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E321F" w14:textId="45EA47C8" w:rsidR="00E16796" w:rsidRDefault="00E16796">
      <w:r>
        <w:t>To:</w:t>
      </w:r>
      <w:r w:rsidR="009233C4">
        <w:t xml:space="preserve"> </w:t>
      </w:r>
      <w:r w:rsidR="005947BE">
        <w:t>Undergraduate Council</w:t>
      </w:r>
    </w:p>
    <w:p w14:paraId="7AE48112" w14:textId="3539CEF9" w:rsidR="009233C4" w:rsidRDefault="00E16796">
      <w:r>
        <w:t>From:</w:t>
      </w:r>
      <w:r w:rsidR="009233C4">
        <w:t xml:space="preserve"> Michelle Rable, University Registrar</w:t>
      </w:r>
    </w:p>
    <w:p w14:paraId="36740771" w14:textId="22AF1FF1" w:rsidR="00E16796" w:rsidRDefault="00E16796">
      <w:r>
        <w:t>Date:</w:t>
      </w:r>
      <w:r w:rsidR="005947BE">
        <w:t xml:space="preserve"> March 15, 2021</w:t>
      </w:r>
    </w:p>
    <w:p w14:paraId="7C570855" w14:textId="063A856C" w:rsidR="00E16796" w:rsidRDefault="00E16796">
      <w:r>
        <w:t>Re:</w:t>
      </w:r>
      <w:r w:rsidR="009233C4">
        <w:t xml:space="preserve"> Retake Policy Revision Proposal </w:t>
      </w:r>
    </w:p>
    <w:p w14:paraId="4682FB28" w14:textId="77777777" w:rsidR="00E16796" w:rsidRDefault="00E16796"/>
    <w:p w14:paraId="1625D1D3" w14:textId="705A6DEF" w:rsidR="00DE47A6" w:rsidRDefault="00DE47A6">
      <w:r>
        <w:t>The following is a summary of the changes we would like to recommend to the Course Retake Policy</w:t>
      </w:r>
      <w:r w:rsidR="00970E49">
        <w:t xml:space="preserve"> for undergraduate students</w:t>
      </w:r>
      <w:r w:rsidR="00E65DF0">
        <w:t xml:space="preserve"> beginning Spring 2022</w:t>
      </w:r>
      <w:r>
        <w:t>. This revision would align our policy with best practices to promote student progress and success. It would also bring us in line with peer institutions in the region.</w:t>
      </w:r>
    </w:p>
    <w:p w14:paraId="45C4ED67" w14:textId="2ED45359" w:rsidR="001B41DA" w:rsidRDefault="001B41DA"/>
    <w:p w14:paraId="47A21C74" w14:textId="06E7686B" w:rsidR="001B41DA" w:rsidRPr="001B41DA" w:rsidRDefault="001B41DA" w:rsidP="001B41DA">
      <w:r>
        <w:t>The current Retake Policy is as follows:</w:t>
      </w:r>
    </w:p>
    <w:p w14:paraId="312A5E8A" w14:textId="77777777" w:rsidR="001B41DA" w:rsidRPr="001B41DA" w:rsidRDefault="001B41DA" w:rsidP="001B41DA"/>
    <w:p w14:paraId="4179AA27" w14:textId="77777777" w:rsidR="001B41DA" w:rsidRPr="001B41DA" w:rsidRDefault="001B41DA" w:rsidP="001B41DA">
      <w:pPr>
        <w:ind w:left="720"/>
      </w:pPr>
      <w:r w:rsidRPr="001B41DA">
        <w:t>Students must report each retake registration to The Office of Registration and Records. A student may retake a course in which a grade of "D," "F," "I," "U," or "WF" was received. If a student retakes such a course at the University, it must be retaken under the same grading option as selected initially. If the course is retaken for the purposes of auditing, no grade will be given. If a student retakes a course at the University in which a grade of "D," "F," "I," "U," or "WF" was received, then the credit hours and quality points for the original registration and all subsequent retake registrations will be used in computing the student's cumulative grade point average, with the following exceptions:</w:t>
      </w:r>
    </w:p>
    <w:p w14:paraId="738161B9" w14:textId="77777777" w:rsidR="001B41DA" w:rsidRPr="001B41DA" w:rsidRDefault="001B41DA" w:rsidP="001B41DA"/>
    <w:p w14:paraId="458EE1F4" w14:textId="77777777" w:rsidR="001B41DA" w:rsidRPr="001B41DA" w:rsidRDefault="001B41DA" w:rsidP="001B41DA">
      <w:pPr>
        <w:ind w:left="720"/>
      </w:pPr>
      <w:r w:rsidRPr="001B41DA">
        <w:t>(1) For the first two such courses retaken at the university (they must be two different courses), the credit hours and quality points for the original registration will not be used in computing the student's accumulative grade point average. For these two courses, the credit hours and quality points for each retake registration will be used in computing the student's cumulative grade point average.</w:t>
      </w:r>
    </w:p>
    <w:p w14:paraId="157F2F46" w14:textId="77777777" w:rsidR="001B41DA" w:rsidRPr="001B41DA" w:rsidRDefault="001B41DA" w:rsidP="001B41DA"/>
    <w:p w14:paraId="4B455DE8" w14:textId="77777777" w:rsidR="001B41DA" w:rsidRPr="001B41DA" w:rsidRDefault="001B41DA" w:rsidP="001B41DA">
      <w:pPr>
        <w:ind w:left="720"/>
      </w:pPr>
      <w:r w:rsidRPr="001B41DA">
        <w:t>(2) If a student retakes a course at the university in which a grade of "U" was received, it will have no effect on the cumulative grade point average.</w:t>
      </w:r>
    </w:p>
    <w:p w14:paraId="3F306014" w14:textId="77777777" w:rsidR="001B41DA" w:rsidRPr="001B41DA" w:rsidRDefault="001B41DA" w:rsidP="001B41DA"/>
    <w:p w14:paraId="3DE2AE17" w14:textId="77777777" w:rsidR="001B41DA" w:rsidRPr="001B41DA" w:rsidRDefault="001B41DA" w:rsidP="001B41DA">
      <w:pPr>
        <w:ind w:left="720"/>
      </w:pPr>
      <w:r w:rsidRPr="001B41DA">
        <w:t>(3) Except for the purpose of auditing, a student may not retake a course in which a grade of "C" or better (including "S") was received.</w:t>
      </w:r>
    </w:p>
    <w:p w14:paraId="3C3D857E" w14:textId="77777777" w:rsidR="001B41DA" w:rsidRPr="001B41DA" w:rsidRDefault="001B41DA" w:rsidP="001B41DA"/>
    <w:p w14:paraId="1F370426" w14:textId="77777777" w:rsidR="001B41DA" w:rsidRPr="001B41DA" w:rsidRDefault="001B41DA" w:rsidP="001B41DA">
      <w:pPr>
        <w:ind w:firstLine="720"/>
      </w:pPr>
      <w:r w:rsidRPr="001B41DA">
        <w:t>(4) No grade is removed or erased from a transcript by retaking a course.</w:t>
      </w:r>
    </w:p>
    <w:p w14:paraId="1CA6E353" w14:textId="77777777" w:rsidR="001B41DA" w:rsidRPr="001B41DA" w:rsidRDefault="001B41DA" w:rsidP="001B41DA"/>
    <w:p w14:paraId="496B9F80" w14:textId="77777777" w:rsidR="001B41DA" w:rsidRPr="001B41DA" w:rsidRDefault="001B41DA" w:rsidP="001B41DA">
      <w:pPr>
        <w:ind w:left="720"/>
      </w:pPr>
      <w:r w:rsidRPr="001B41DA">
        <w:t>(5) If the student retakes a course in which a grade of "D" was received, no additional credit hours are thereby earned.</w:t>
      </w:r>
    </w:p>
    <w:p w14:paraId="40D2BBC1" w14:textId="77777777" w:rsidR="001B41DA" w:rsidRPr="001B41DA" w:rsidRDefault="001B41DA" w:rsidP="001B41DA"/>
    <w:p w14:paraId="6F79B52D" w14:textId="77777777" w:rsidR="001B41DA" w:rsidRPr="001B41DA" w:rsidRDefault="001B41DA" w:rsidP="001B41DA">
      <w:pPr>
        <w:ind w:left="720"/>
      </w:pPr>
      <w:r w:rsidRPr="001B41DA">
        <w:t xml:space="preserve">(6) Any punitive grade awarded </w:t>
      </w:r>
      <w:proofErr w:type="gramStart"/>
      <w:r w:rsidRPr="001B41DA">
        <w:t>as a result of</w:t>
      </w:r>
      <w:proofErr w:type="gramEnd"/>
      <w:r w:rsidRPr="001B41DA">
        <w:t xml:space="preserve"> an Academic Honesty case may not have the retake policy applied to it. In cases where the punitive grade is "D,""F," or "WF," students may retake these courses to meet degree requirements, but both grades will be used in the calculation of the cumulative grade point average. In cases where the punitive grade is "U," students may retake these courses and it will have no effect on the cumulative grade point average.</w:t>
      </w:r>
    </w:p>
    <w:p w14:paraId="2B2865ED" w14:textId="77777777" w:rsidR="001B41DA" w:rsidRPr="001B41DA" w:rsidRDefault="001B41DA" w:rsidP="001B41DA">
      <w:pPr>
        <w:ind w:left="720"/>
      </w:pPr>
      <w:r w:rsidRPr="001B41DA">
        <w:lastRenderedPageBreak/>
        <w:t>If a student receives a grade of "F," "I," "U," or "WF" in a course and then receives credit for that course by successful completion of a similar course at another institution, the credit hours and quality points for the first registration will continue to be used in computing the student's grade point average.</w:t>
      </w:r>
    </w:p>
    <w:p w14:paraId="228E4963" w14:textId="77777777" w:rsidR="001B41DA" w:rsidRDefault="001B41DA"/>
    <w:p w14:paraId="1E3126FE" w14:textId="5EB19100" w:rsidR="00DE47A6" w:rsidRDefault="00DE47A6"/>
    <w:p w14:paraId="5D1485B7" w14:textId="1E8F8B07" w:rsidR="00DE47A6" w:rsidRDefault="00DE47A6">
      <w:r>
        <w:t>Here is a summary of the proposed changes:</w:t>
      </w:r>
    </w:p>
    <w:p w14:paraId="03D54F5B" w14:textId="77777777" w:rsidR="00DE47A6" w:rsidRDefault="00DE47A6"/>
    <w:p w14:paraId="590E834C" w14:textId="30E4FAE5" w:rsidR="00DE47A6" w:rsidRDefault="00DE47A6" w:rsidP="00DE47A6">
      <w:pPr>
        <w:pStyle w:val="ListParagraph"/>
        <w:numPr>
          <w:ilvl w:val="0"/>
          <w:numId w:val="1"/>
        </w:numPr>
      </w:pPr>
      <w:r>
        <w:t xml:space="preserve">Remove </w:t>
      </w:r>
      <w:r w:rsidR="00E16796">
        <w:t>the minimum grade for a course to be retaken. For programs with competitive admission, the current policy would prevent students from successfully applying to the program.</w:t>
      </w:r>
    </w:p>
    <w:p w14:paraId="6D4D2FAC" w14:textId="12F7CAB2" w:rsidR="00926CC3" w:rsidRDefault="00DE47A6" w:rsidP="00DE47A6">
      <w:pPr>
        <w:pStyle w:val="ListParagraph"/>
        <w:numPr>
          <w:ilvl w:val="0"/>
          <w:numId w:val="1"/>
        </w:numPr>
      </w:pPr>
      <w:r>
        <w:t>Place no limit on the number of courses a student may retake. Instead, students may retake a single course two additional times for a maximum of three attempts. This policy would only consider courses that cannot be repeated for credit.</w:t>
      </w:r>
    </w:p>
    <w:p w14:paraId="5BC4E175" w14:textId="77777777" w:rsidR="00DE47A6" w:rsidRDefault="00DE47A6" w:rsidP="00DE47A6">
      <w:pPr>
        <w:pStyle w:val="ListParagraph"/>
        <w:numPr>
          <w:ilvl w:val="0"/>
          <w:numId w:val="1"/>
        </w:numPr>
      </w:pPr>
      <w:r>
        <w:t>As in the prior policy, no grade is removed from the transcript. If a passing grade is repeated, no additional credit hours are earned.</w:t>
      </w:r>
    </w:p>
    <w:p w14:paraId="0FD54E6C" w14:textId="104A5B2C" w:rsidR="00DE47A6" w:rsidRDefault="00DE47A6" w:rsidP="00DE47A6">
      <w:pPr>
        <w:pStyle w:val="ListParagraph"/>
        <w:numPr>
          <w:ilvl w:val="0"/>
          <w:numId w:val="1"/>
        </w:numPr>
      </w:pPr>
      <w:r>
        <w:t xml:space="preserve">Students wanting to attempt a course for a fourth time need written approval from their advisor and the dean of the college where the course is housed. </w:t>
      </w:r>
    </w:p>
    <w:p w14:paraId="0F985931" w14:textId="5620FB24" w:rsidR="001B41DA" w:rsidRDefault="001B41DA" w:rsidP="001B41DA"/>
    <w:p w14:paraId="4A4F8764" w14:textId="6809F612" w:rsidR="001B41DA" w:rsidRDefault="001B41DA" w:rsidP="001B41DA"/>
    <w:p w14:paraId="6131FC36" w14:textId="77777777" w:rsidR="001B41DA" w:rsidRDefault="001B41DA" w:rsidP="001B41DA"/>
    <w:p w14:paraId="70EFF8F5" w14:textId="0544D8B4" w:rsidR="00E16796" w:rsidRDefault="00E16796" w:rsidP="00E16796"/>
    <w:p w14:paraId="3D3A2757" w14:textId="3BFC3A0C" w:rsidR="00E16796" w:rsidRDefault="00E16796" w:rsidP="00E16796">
      <w:r>
        <w:t>Similar policies at peer institutions are below:</w:t>
      </w:r>
    </w:p>
    <w:p w14:paraId="564BB6C6" w14:textId="31AFB0A8" w:rsidR="00306BDE" w:rsidRDefault="00306BDE" w:rsidP="00E16796"/>
    <w:tbl>
      <w:tblPr>
        <w:tblStyle w:val="TableGrid"/>
        <w:tblW w:w="0" w:type="auto"/>
        <w:tblLook w:val="04A0" w:firstRow="1" w:lastRow="0" w:firstColumn="1" w:lastColumn="0" w:noHBand="0" w:noVBand="1"/>
      </w:tblPr>
      <w:tblGrid>
        <w:gridCol w:w="1337"/>
        <w:gridCol w:w="1312"/>
        <w:gridCol w:w="1264"/>
        <w:gridCol w:w="1191"/>
        <w:gridCol w:w="4246"/>
      </w:tblGrid>
      <w:tr w:rsidR="00306BDE" w14:paraId="18B2290A" w14:textId="77777777" w:rsidTr="00DB60F6">
        <w:tc>
          <w:tcPr>
            <w:tcW w:w="1947" w:type="dxa"/>
          </w:tcPr>
          <w:p w14:paraId="1FE0BB99" w14:textId="77777777" w:rsidR="00306BDE" w:rsidRDefault="00306BDE" w:rsidP="00DB60F6">
            <w:r>
              <w:t>University</w:t>
            </w:r>
          </w:p>
        </w:tc>
        <w:tc>
          <w:tcPr>
            <w:tcW w:w="1936" w:type="dxa"/>
          </w:tcPr>
          <w:p w14:paraId="0B899528" w14:textId="77777777" w:rsidR="00306BDE" w:rsidRDefault="00306BDE" w:rsidP="00DB60F6">
            <w:r>
              <w:t>Minimum Grade</w:t>
            </w:r>
          </w:p>
        </w:tc>
        <w:tc>
          <w:tcPr>
            <w:tcW w:w="1918" w:type="dxa"/>
          </w:tcPr>
          <w:p w14:paraId="382BD854" w14:textId="77777777" w:rsidR="00306BDE" w:rsidRDefault="00306BDE" w:rsidP="00DB60F6">
            <w:r>
              <w:t>Course Limit</w:t>
            </w:r>
          </w:p>
        </w:tc>
        <w:tc>
          <w:tcPr>
            <w:tcW w:w="1890" w:type="dxa"/>
          </w:tcPr>
          <w:p w14:paraId="0516DC38" w14:textId="77777777" w:rsidR="00306BDE" w:rsidRDefault="00306BDE" w:rsidP="00DB60F6">
            <w:proofErr w:type="gramStart"/>
            <w:r>
              <w:t>Amount</w:t>
            </w:r>
            <w:proofErr w:type="gramEnd"/>
            <w:r>
              <w:t xml:space="preserve"> of Repeats</w:t>
            </w:r>
          </w:p>
        </w:tc>
        <w:tc>
          <w:tcPr>
            <w:tcW w:w="1659" w:type="dxa"/>
          </w:tcPr>
          <w:p w14:paraId="590B11AE" w14:textId="77777777" w:rsidR="00306BDE" w:rsidRDefault="00306BDE" w:rsidP="00DB60F6">
            <w:r>
              <w:t>Link</w:t>
            </w:r>
          </w:p>
        </w:tc>
      </w:tr>
      <w:tr w:rsidR="00306BDE" w14:paraId="57594268" w14:textId="77777777" w:rsidTr="00DB60F6">
        <w:tc>
          <w:tcPr>
            <w:tcW w:w="1947" w:type="dxa"/>
          </w:tcPr>
          <w:p w14:paraId="05DD1C88" w14:textId="77777777" w:rsidR="00306BDE" w:rsidRDefault="00306BDE" w:rsidP="00DB60F6">
            <w:r>
              <w:t>Kent State University</w:t>
            </w:r>
          </w:p>
        </w:tc>
        <w:tc>
          <w:tcPr>
            <w:tcW w:w="1936" w:type="dxa"/>
          </w:tcPr>
          <w:p w14:paraId="0E9C5438" w14:textId="77777777" w:rsidR="00306BDE" w:rsidRDefault="00306BDE" w:rsidP="00DB60F6">
            <w:r>
              <w:t>None</w:t>
            </w:r>
          </w:p>
        </w:tc>
        <w:tc>
          <w:tcPr>
            <w:tcW w:w="1918" w:type="dxa"/>
          </w:tcPr>
          <w:p w14:paraId="1E578E69" w14:textId="77777777" w:rsidR="00306BDE" w:rsidRDefault="00306BDE" w:rsidP="00DB60F6">
            <w:r>
              <w:t>3 total attempts per course</w:t>
            </w:r>
          </w:p>
        </w:tc>
        <w:tc>
          <w:tcPr>
            <w:tcW w:w="1890" w:type="dxa"/>
          </w:tcPr>
          <w:p w14:paraId="1FFF101D" w14:textId="77777777" w:rsidR="00306BDE" w:rsidRDefault="00306BDE" w:rsidP="00DB60F6">
            <w:r>
              <w:t>No limit</w:t>
            </w:r>
          </w:p>
        </w:tc>
        <w:tc>
          <w:tcPr>
            <w:tcW w:w="1659" w:type="dxa"/>
          </w:tcPr>
          <w:p w14:paraId="1719E455" w14:textId="77777777" w:rsidR="00306BDE" w:rsidRDefault="00016295" w:rsidP="00DB60F6">
            <w:hyperlink r:id="rId5" w:history="1">
              <w:r w:rsidR="00306BDE">
                <w:rPr>
                  <w:rStyle w:val="Hyperlink"/>
                </w:rPr>
                <w:t>http://catalog.kent.edu/academic-policies/course-repeat/</w:t>
              </w:r>
            </w:hyperlink>
          </w:p>
        </w:tc>
      </w:tr>
      <w:tr w:rsidR="00306BDE" w14:paraId="4240211E" w14:textId="77777777" w:rsidTr="00DB60F6">
        <w:tc>
          <w:tcPr>
            <w:tcW w:w="1947" w:type="dxa"/>
          </w:tcPr>
          <w:p w14:paraId="16556C19" w14:textId="77777777" w:rsidR="00306BDE" w:rsidRDefault="00306BDE" w:rsidP="00DB60F6">
            <w:r>
              <w:t>Ohio University</w:t>
            </w:r>
          </w:p>
        </w:tc>
        <w:tc>
          <w:tcPr>
            <w:tcW w:w="1936" w:type="dxa"/>
          </w:tcPr>
          <w:p w14:paraId="6620A62A" w14:textId="77777777" w:rsidR="00306BDE" w:rsidRDefault="00306BDE" w:rsidP="00DB60F6">
            <w:r>
              <w:t>None</w:t>
            </w:r>
          </w:p>
        </w:tc>
        <w:tc>
          <w:tcPr>
            <w:tcW w:w="1918" w:type="dxa"/>
          </w:tcPr>
          <w:p w14:paraId="0D93841C" w14:textId="77777777" w:rsidR="00306BDE" w:rsidRDefault="00306BDE" w:rsidP="00DB60F6">
            <w:r>
              <w:t>3 total attempts per course</w:t>
            </w:r>
          </w:p>
        </w:tc>
        <w:tc>
          <w:tcPr>
            <w:tcW w:w="1890" w:type="dxa"/>
          </w:tcPr>
          <w:p w14:paraId="6F3FDA65" w14:textId="77777777" w:rsidR="00306BDE" w:rsidRDefault="00306BDE" w:rsidP="00DB60F6">
            <w:r>
              <w:t>No limit</w:t>
            </w:r>
          </w:p>
        </w:tc>
        <w:tc>
          <w:tcPr>
            <w:tcW w:w="1659" w:type="dxa"/>
          </w:tcPr>
          <w:p w14:paraId="7FAA45AE" w14:textId="77777777" w:rsidR="00306BDE" w:rsidRDefault="00016295" w:rsidP="00DB60F6">
            <w:hyperlink r:id="rId6" w:history="1">
              <w:r w:rsidR="00306BDE">
                <w:rPr>
                  <w:rStyle w:val="Hyperlink"/>
                </w:rPr>
                <w:t>https://www.ohio.edu/policy/12-040</w:t>
              </w:r>
            </w:hyperlink>
          </w:p>
        </w:tc>
      </w:tr>
      <w:tr w:rsidR="00306BDE" w14:paraId="33DA5C99" w14:textId="77777777" w:rsidTr="00DB60F6">
        <w:tc>
          <w:tcPr>
            <w:tcW w:w="1947" w:type="dxa"/>
          </w:tcPr>
          <w:p w14:paraId="31434DF2" w14:textId="77777777" w:rsidR="00306BDE" w:rsidRDefault="00306BDE" w:rsidP="00DB60F6">
            <w:r>
              <w:t>University of Cincinnati</w:t>
            </w:r>
          </w:p>
        </w:tc>
        <w:tc>
          <w:tcPr>
            <w:tcW w:w="1936" w:type="dxa"/>
          </w:tcPr>
          <w:p w14:paraId="7E1212C7" w14:textId="77777777" w:rsidR="00306BDE" w:rsidRDefault="00306BDE" w:rsidP="00DB60F6">
            <w:r>
              <w:t>None</w:t>
            </w:r>
          </w:p>
        </w:tc>
        <w:tc>
          <w:tcPr>
            <w:tcW w:w="1918" w:type="dxa"/>
          </w:tcPr>
          <w:p w14:paraId="166762A4" w14:textId="77777777" w:rsidR="00306BDE" w:rsidRDefault="00306BDE" w:rsidP="00DB60F6">
            <w:r>
              <w:t>None</w:t>
            </w:r>
          </w:p>
        </w:tc>
        <w:tc>
          <w:tcPr>
            <w:tcW w:w="1890" w:type="dxa"/>
          </w:tcPr>
          <w:p w14:paraId="173FFB48" w14:textId="77777777" w:rsidR="00306BDE" w:rsidRDefault="00306BDE" w:rsidP="00DB60F6">
            <w:r>
              <w:t>12 Credit Hours</w:t>
            </w:r>
          </w:p>
        </w:tc>
        <w:tc>
          <w:tcPr>
            <w:tcW w:w="1659" w:type="dxa"/>
          </w:tcPr>
          <w:p w14:paraId="0C97BA7F" w14:textId="77777777" w:rsidR="00306BDE" w:rsidRDefault="00016295" w:rsidP="00DB60F6">
            <w:hyperlink r:id="rId7" w:history="1">
              <w:r w:rsidR="00306BDE">
                <w:rPr>
                  <w:rStyle w:val="Hyperlink"/>
                </w:rPr>
                <w:t>https://www.uc.edu/about/registrar/grades-and-transcripts/grade-replacements/grade-replacement-policy.html</w:t>
              </w:r>
            </w:hyperlink>
          </w:p>
        </w:tc>
      </w:tr>
      <w:tr w:rsidR="00306BDE" w14:paraId="31FB4B78" w14:textId="77777777" w:rsidTr="00DB60F6">
        <w:tc>
          <w:tcPr>
            <w:tcW w:w="1947" w:type="dxa"/>
          </w:tcPr>
          <w:p w14:paraId="5B1F37D7" w14:textId="77777777" w:rsidR="00306BDE" w:rsidRDefault="00306BDE" w:rsidP="00DB60F6">
            <w:r>
              <w:t>Ball State University</w:t>
            </w:r>
          </w:p>
        </w:tc>
        <w:tc>
          <w:tcPr>
            <w:tcW w:w="1936" w:type="dxa"/>
          </w:tcPr>
          <w:p w14:paraId="57AE2046" w14:textId="77777777" w:rsidR="00306BDE" w:rsidRDefault="00306BDE" w:rsidP="00DB60F6">
            <w:r>
              <w:t>None</w:t>
            </w:r>
          </w:p>
        </w:tc>
        <w:tc>
          <w:tcPr>
            <w:tcW w:w="1918" w:type="dxa"/>
          </w:tcPr>
          <w:p w14:paraId="4E191038" w14:textId="77777777" w:rsidR="00306BDE" w:rsidRDefault="00306BDE" w:rsidP="00DB60F6">
            <w:r>
              <w:t>None</w:t>
            </w:r>
          </w:p>
        </w:tc>
        <w:tc>
          <w:tcPr>
            <w:tcW w:w="1890" w:type="dxa"/>
          </w:tcPr>
          <w:p w14:paraId="329018AD" w14:textId="77777777" w:rsidR="00306BDE" w:rsidRDefault="00306BDE" w:rsidP="00DB60F6">
            <w:r>
              <w:t>None</w:t>
            </w:r>
          </w:p>
        </w:tc>
        <w:tc>
          <w:tcPr>
            <w:tcW w:w="1659" w:type="dxa"/>
          </w:tcPr>
          <w:p w14:paraId="5D0F60A4" w14:textId="77777777" w:rsidR="00306BDE" w:rsidRDefault="00016295" w:rsidP="00DB60F6">
            <w:hyperlink r:id="rId8" w:history="1">
              <w:r w:rsidR="00306BDE">
                <w:rPr>
                  <w:rStyle w:val="Hyperlink"/>
                </w:rPr>
                <w:t>https://catalog.bsu.edu/2019-2020/Undergraduate-Catalog/Degree-Requirements-and-Time-Limit/Course-Repetition</w:t>
              </w:r>
            </w:hyperlink>
          </w:p>
        </w:tc>
      </w:tr>
      <w:tr w:rsidR="00306BDE" w14:paraId="38C003AE" w14:textId="77777777" w:rsidTr="00DB60F6">
        <w:tc>
          <w:tcPr>
            <w:tcW w:w="1947" w:type="dxa"/>
          </w:tcPr>
          <w:p w14:paraId="108B16E9" w14:textId="77777777" w:rsidR="00306BDE" w:rsidRDefault="00306BDE" w:rsidP="00DB60F6">
            <w:r>
              <w:t>University of Toledo</w:t>
            </w:r>
          </w:p>
        </w:tc>
        <w:tc>
          <w:tcPr>
            <w:tcW w:w="1936" w:type="dxa"/>
          </w:tcPr>
          <w:p w14:paraId="42FA93BA" w14:textId="77777777" w:rsidR="00306BDE" w:rsidRDefault="00306BDE" w:rsidP="00DB60F6">
            <w:r>
              <w:t>None</w:t>
            </w:r>
          </w:p>
        </w:tc>
        <w:tc>
          <w:tcPr>
            <w:tcW w:w="1918" w:type="dxa"/>
          </w:tcPr>
          <w:p w14:paraId="2202316C" w14:textId="77777777" w:rsidR="00306BDE" w:rsidRDefault="00306BDE" w:rsidP="00DB60F6">
            <w:r>
              <w:t>None</w:t>
            </w:r>
          </w:p>
        </w:tc>
        <w:tc>
          <w:tcPr>
            <w:tcW w:w="1890" w:type="dxa"/>
          </w:tcPr>
          <w:p w14:paraId="492EB076" w14:textId="77777777" w:rsidR="00306BDE" w:rsidRDefault="00306BDE" w:rsidP="00DB60F6">
            <w:r>
              <w:t>12 Credit Hours</w:t>
            </w:r>
          </w:p>
        </w:tc>
        <w:tc>
          <w:tcPr>
            <w:tcW w:w="1659" w:type="dxa"/>
          </w:tcPr>
          <w:p w14:paraId="1F346980" w14:textId="77777777" w:rsidR="00306BDE" w:rsidRDefault="00016295" w:rsidP="00DB60F6">
            <w:hyperlink r:id="rId9" w:history="1">
              <w:r w:rsidR="00306BDE">
                <w:rPr>
                  <w:rStyle w:val="Hyperlink"/>
                </w:rPr>
                <w:t>https://catalog.utoledo.edu/general-section/academic-policies/gpa-recalculation-policy-repeated-courses/</w:t>
              </w:r>
            </w:hyperlink>
          </w:p>
        </w:tc>
      </w:tr>
    </w:tbl>
    <w:p w14:paraId="3C18F7FF" w14:textId="11909589" w:rsidR="00306BDE" w:rsidRDefault="00306BDE" w:rsidP="00E16796"/>
    <w:p w14:paraId="72C564C9" w14:textId="19B85FD1" w:rsidR="009233C4" w:rsidRDefault="009233C4" w:rsidP="00E16796"/>
    <w:p w14:paraId="5F635D4F" w14:textId="77777777" w:rsidR="009233C4" w:rsidRDefault="009233C4" w:rsidP="00E16796"/>
    <w:p w14:paraId="49D1F303" w14:textId="77777777" w:rsidR="0091295F" w:rsidRPr="0091295F" w:rsidRDefault="0091295F" w:rsidP="0091295F">
      <w:pPr>
        <w:spacing w:after="160" w:line="259" w:lineRule="auto"/>
        <w:rPr>
          <w:rFonts w:ascii="Calibri" w:eastAsia="Calibri" w:hAnsi="Calibri" w:cs="Times New Roman"/>
          <w:b/>
          <w:sz w:val="22"/>
          <w:szCs w:val="22"/>
        </w:rPr>
      </w:pPr>
      <w:r w:rsidRPr="0091295F">
        <w:rPr>
          <w:rFonts w:ascii="Calibri" w:eastAsia="Calibri" w:hAnsi="Calibri" w:cs="Times New Roman"/>
          <w:b/>
          <w:sz w:val="22"/>
          <w:szCs w:val="22"/>
        </w:rPr>
        <w:lastRenderedPageBreak/>
        <w:t>Proposed Policy</w:t>
      </w:r>
    </w:p>
    <w:p w14:paraId="16649FD8" w14:textId="7777777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If a student retakes such a course at the University, it must be retaken under the same grading option as selected initially.</w:t>
      </w:r>
    </w:p>
    <w:p w14:paraId="2D54EE92" w14:textId="7777777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 xml:space="preserve">If a student retakes a course at the </w:t>
      </w:r>
      <w:proofErr w:type="gramStart"/>
      <w:r w:rsidRPr="0091295F">
        <w:rPr>
          <w:rFonts w:ascii="Calibri" w:eastAsia="Calibri" w:hAnsi="Calibri" w:cs="Times New Roman"/>
          <w:sz w:val="22"/>
          <w:szCs w:val="22"/>
        </w:rPr>
        <w:t>University</w:t>
      </w:r>
      <w:proofErr w:type="gramEnd"/>
      <w:r w:rsidRPr="0091295F">
        <w:rPr>
          <w:rFonts w:ascii="Calibri" w:eastAsia="Calibri" w:hAnsi="Calibri" w:cs="Times New Roman"/>
          <w:sz w:val="22"/>
          <w:szCs w:val="22"/>
        </w:rPr>
        <w:t xml:space="preserve"> the following conditions apply:</w:t>
      </w:r>
    </w:p>
    <w:p w14:paraId="2E512D5C" w14:textId="7777777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(1) Students may repeat undergraduate courses no more than two times (a maximum of three attempts per course). Withdrawal from a course is counted as an attempt. (Courses designated as “repeatable for credit” are exempt from the three-attempt limit.)</w:t>
      </w:r>
    </w:p>
    <w:p w14:paraId="429B99AC" w14:textId="489F767C"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 xml:space="preserve">(2) If a student retakes a course at the university in which a grade of "U" was received, it will have no effect on the cumulative grade point average. </w:t>
      </w:r>
    </w:p>
    <w:p w14:paraId="0865F2CB" w14:textId="5119F340"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(3) Retaking the course removes the hours and the effect of the earlier grades from the calculation of the GPA. However, all grades appear on the permanent academ</w:t>
      </w:r>
      <w:r w:rsidR="00E65DF0">
        <w:rPr>
          <w:rFonts w:ascii="Calibri" w:eastAsia="Calibri" w:hAnsi="Calibri" w:cs="Times New Roman"/>
          <w:sz w:val="22"/>
          <w:szCs w:val="22"/>
        </w:rPr>
        <w:t>ic record (transcript). The highest</w:t>
      </w:r>
      <w:r w:rsidRPr="0091295F">
        <w:rPr>
          <w:rFonts w:ascii="Calibri" w:eastAsia="Calibri" w:hAnsi="Calibri" w:cs="Times New Roman"/>
          <w:sz w:val="22"/>
          <w:szCs w:val="22"/>
        </w:rPr>
        <w:t xml:space="preserve"> grade earned is the one used to calculate the GPA, and only th</w:t>
      </w:r>
      <w:r w:rsidR="0087011A">
        <w:rPr>
          <w:rFonts w:ascii="Calibri" w:eastAsia="Calibri" w:hAnsi="Calibri" w:cs="Times New Roman"/>
          <w:sz w:val="22"/>
          <w:szCs w:val="22"/>
        </w:rPr>
        <w:t>at</w:t>
      </w:r>
      <w:r w:rsidRPr="0091295F">
        <w:rPr>
          <w:rFonts w:ascii="Calibri" w:eastAsia="Calibri" w:hAnsi="Calibri" w:cs="Times New Roman"/>
          <w:sz w:val="22"/>
          <w:szCs w:val="22"/>
        </w:rPr>
        <w:t xml:space="preserve"> instance's credit hours are accepted toward any requirements for graduation. A “W” will not replace a previous grade.</w:t>
      </w:r>
    </w:p>
    <w:p w14:paraId="4825F75D" w14:textId="6459588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 xml:space="preserve">(4) The Retake Policy does not apply to any punitive grade awarded </w:t>
      </w:r>
      <w:proofErr w:type="gramStart"/>
      <w:r w:rsidRPr="0091295F">
        <w:rPr>
          <w:rFonts w:ascii="Calibri" w:eastAsia="Calibri" w:hAnsi="Calibri" w:cs="Times New Roman"/>
          <w:sz w:val="22"/>
          <w:szCs w:val="22"/>
        </w:rPr>
        <w:t>as a result of</w:t>
      </w:r>
      <w:proofErr w:type="gramEnd"/>
      <w:r w:rsidRPr="0091295F">
        <w:rPr>
          <w:rFonts w:ascii="Calibri" w:eastAsia="Calibri" w:hAnsi="Calibri" w:cs="Times New Roman"/>
          <w:sz w:val="22"/>
          <w:szCs w:val="22"/>
        </w:rPr>
        <w:t xml:space="preserve"> an Academic Honesty</w:t>
      </w:r>
      <w:r w:rsidR="00121980">
        <w:rPr>
          <w:rFonts w:ascii="Calibri" w:eastAsia="Calibri" w:hAnsi="Calibri" w:cs="Times New Roman"/>
          <w:sz w:val="22"/>
          <w:szCs w:val="22"/>
        </w:rPr>
        <w:t>/Student Conduct</w:t>
      </w:r>
      <w:r w:rsidRPr="0091295F">
        <w:rPr>
          <w:rFonts w:ascii="Calibri" w:eastAsia="Calibri" w:hAnsi="Calibri" w:cs="Times New Roman"/>
          <w:sz w:val="22"/>
          <w:szCs w:val="22"/>
        </w:rPr>
        <w:t xml:space="preserve"> case. In this case students may retake these courses, but both grades will be used in the calculation of the cumulative grade point average. </w:t>
      </w:r>
    </w:p>
    <w:p w14:paraId="738F8E36" w14:textId="7777777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 xml:space="preserve">(5) If a student receives a grade of "F," "I," "U," or "WF" in a course at BGSU and then receives credit for that course by successful completion of a similar course at another institution, the credit hours and quality points for the first registration at BGSU will continue to be used in computing the student's grade point average. </w:t>
      </w:r>
    </w:p>
    <w:p w14:paraId="654FAF3E" w14:textId="77777777" w:rsidR="0091295F" w:rsidRPr="0091295F" w:rsidRDefault="0091295F" w:rsidP="0091295F">
      <w:pPr>
        <w:spacing w:after="160" w:line="259" w:lineRule="auto"/>
        <w:rPr>
          <w:rFonts w:ascii="Calibri" w:eastAsia="Calibri" w:hAnsi="Calibri" w:cs="Times New Roman"/>
          <w:sz w:val="22"/>
          <w:szCs w:val="22"/>
        </w:rPr>
      </w:pPr>
      <w:r w:rsidRPr="0091295F">
        <w:rPr>
          <w:rFonts w:ascii="Calibri" w:eastAsia="Calibri" w:hAnsi="Calibri" w:cs="Times New Roman"/>
          <w:sz w:val="22"/>
          <w:szCs w:val="22"/>
        </w:rPr>
        <w:t>(6) Retaking a course after graduation will not change the student’s graduation GPA or honors status. </w:t>
      </w:r>
    </w:p>
    <w:p w14:paraId="6C6D36F4" w14:textId="77777777" w:rsidR="009233C4" w:rsidRPr="0091295F" w:rsidRDefault="009233C4" w:rsidP="00E16796">
      <w:pPr>
        <w:rPr>
          <w:sz w:val="22"/>
          <w:szCs w:val="22"/>
        </w:rPr>
      </w:pPr>
    </w:p>
    <w:p w14:paraId="5528D06A" w14:textId="38324E7C" w:rsidR="009233C4" w:rsidRPr="0091295F" w:rsidRDefault="0091295F" w:rsidP="00E16796">
      <w:pPr>
        <w:rPr>
          <w:ins w:id="0" w:author="Michelle A Rable" w:date="2020-09-28T09:28:00Z"/>
          <w:b/>
          <w:sz w:val="22"/>
          <w:szCs w:val="22"/>
        </w:rPr>
      </w:pPr>
      <w:r w:rsidRPr="0091295F">
        <w:rPr>
          <w:b/>
          <w:sz w:val="22"/>
          <w:szCs w:val="22"/>
        </w:rPr>
        <w:t>Retake Policy with mark up</w:t>
      </w:r>
    </w:p>
    <w:p w14:paraId="03290564" w14:textId="57C08FCA" w:rsidR="0091295F" w:rsidRPr="0091295F" w:rsidRDefault="0091295F" w:rsidP="00E16796">
      <w:pPr>
        <w:rPr>
          <w:ins w:id="1" w:author="Michelle A Rable" w:date="2020-09-28T09:28:00Z"/>
          <w:sz w:val="22"/>
          <w:szCs w:val="22"/>
        </w:rPr>
      </w:pPr>
    </w:p>
    <w:p w14:paraId="258744B8" w14:textId="77777777" w:rsidR="0091295F" w:rsidRPr="0091295F" w:rsidRDefault="0091295F" w:rsidP="0091295F">
      <w:pPr>
        <w:rPr>
          <w:ins w:id="2" w:author="Michelle A Rable" w:date="2019-12-09T09:19:00Z"/>
          <w:rFonts w:ascii="Arial" w:hAnsi="Arial" w:cs="Arial"/>
          <w:b/>
          <w:sz w:val="22"/>
          <w:szCs w:val="22"/>
          <w:u w:val="single"/>
          <w:rPrChange w:id="3" w:author="Michelle A Rable" w:date="2019-12-09T09:19:00Z">
            <w:rPr>
              <w:ins w:id="4" w:author="Michelle A Rable" w:date="2019-12-09T09:19:00Z"/>
              <w:rFonts w:ascii="Arial" w:hAnsi="Arial" w:cs="Arial"/>
            </w:rPr>
          </w:rPrChange>
        </w:rPr>
      </w:pPr>
      <w:ins w:id="5" w:author="Michelle A Rable" w:date="2019-12-09T09:20:00Z">
        <w:r w:rsidRPr="0091295F">
          <w:rPr>
            <w:rFonts w:ascii="Arial" w:hAnsi="Arial" w:cs="Arial"/>
            <w:b/>
            <w:sz w:val="22"/>
            <w:szCs w:val="22"/>
            <w:u w:val="single"/>
          </w:rPr>
          <w:t xml:space="preserve">3341-3-52 </w:t>
        </w:r>
      </w:ins>
      <w:ins w:id="6" w:author="Michelle A Rable" w:date="2019-12-09T09:19:00Z">
        <w:r w:rsidRPr="0091295F">
          <w:rPr>
            <w:rFonts w:ascii="Arial" w:hAnsi="Arial" w:cs="Arial"/>
            <w:b/>
            <w:sz w:val="22"/>
            <w:szCs w:val="22"/>
            <w:u w:val="single"/>
            <w:rPrChange w:id="7" w:author="Michelle A Rable" w:date="2019-12-09T09:19:00Z">
              <w:rPr>
                <w:rFonts w:ascii="Arial" w:hAnsi="Arial" w:cs="Arial"/>
              </w:rPr>
            </w:rPrChange>
          </w:rPr>
          <w:t>Retaking an Undergraduate Course-Undergraduate</w:t>
        </w:r>
      </w:ins>
      <w:ins w:id="8" w:author="Michelle A Rable" w:date="2019-12-09T09:20:00Z">
        <w:r w:rsidRPr="0091295F">
          <w:rPr>
            <w:rFonts w:ascii="Arial" w:hAnsi="Arial" w:cs="Arial"/>
            <w:b/>
            <w:sz w:val="22"/>
            <w:szCs w:val="22"/>
            <w:u w:val="single"/>
          </w:rPr>
          <w:t xml:space="preserve"> </w:t>
        </w:r>
      </w:ins>
    </w:p>
    <w:p w14:paraId="516401BD" w14:textId="77777777" w:rsidR="0091295F" w:rsidRPr="0091295F" w:rsidDel="004B3DED" w:rsidRDefault="0091295F" w:rsidP="0091295F">
      <w:pPr>
        <w:rPr>
          <w:del w:id="9" w:author="Michelle A Rable" w:date="2019-12-09T08:53:00Z"/>
          <w:rFonts w:ascii="Arial" w:hAnsi="Arial" w:cs="Arial"/>
          <w:sz w:val="22"/>
          <w:szCs w:val="22"/>
          <w:rPrChange w:id="10" w:author="Michelle A Rable" w:date="2019-12-09T09:21:00Z">
            <w:rPr>
              <w:del w:id="11" w:author="Michelle A Rable" w:date="2019-12-09T08:53:00Z"/>
            </w:rPr>
          </w:rPrChange>
        </w:rPr>
      </w:pPr>
      <w:del w:id="12" w:author="Michelle A Rable" w:date="2019-12-09T08:53:00Z">
        <w:r w:rsidRPr="0091295F" w:rsidDel="004B3DED">
          <w:rPr>
            <w:rFonts w:ascii="Arial" w:hAnsi="Arial" w:cs="Arial"/>
            <w:sz w:val="22"/>
            <w:szCs w:val="22"/>
            <w:rPrChange w:id="13" w:author="Michelle A Rable" w:date="2019-12-09T09:21:00Z">
              <w:rPr/>
            </w:rPrChange>
          </w:rPr>
          <w:delText>Students must report each retake registration to The Office of Registration and Records.</w:delText>
        </w:r>
      </w:del>
    </w:p>
    <w:p w14:paraId="04A380A9" w14:textId="77777777" w:rsidR="0091295F" w:rsidRPr="0091295F" w:rsidRDefault="0091295F" w:rsidP="0091295F">
      <w:pPr>
        <w:rPr>
          <w:rFonts w:ascii="Arial" w:hAnsi="Arial" w:cs="Arial"/>
          <w:sz w:val="22"/>
          <w:szCs w:val="22"/>
          <w:rPrChange w:id="14" w:author="Michelle A Rable" w:date="2019-12-09T09:21:00Z">
            <w:rPr/>
          </w:rPrChange>
        </w:rPr>
      </w:pPr>
      <w:del w:id="15" w:author="Michelle A Rable" w:date="2019-12-09T08:54:00Z">
        <w:r w:rsidRPr="0091295F" w:rsidDel="004B3DED">
          <w:rPr>
            <w:rFonts w:ascii="Arial" w:hAnsi="Arial" w:cs="Arial"/>
            <w:sz w:val="22"/>
            <w:szCs w:val="22"/>
            <w:rPrChange w:id="16" w:author="Michelle A Rable" w:date="2019-12-09T09:21:00Z">
              <w:rPr/>
            </w:rPrChange>
          </w:rPr>
          <w:delText xml:space="preserve">A student may retake a course in which a grade of "D," "F," "I," "U," or "WF" was received. </w:delText>
        </w:r>
      </w:del>
      <w:del w:id="17" w:author="Michelle A Rable" w:date="2019-12-09T08:55:00Z">
        <w:r w:rsidRPr="0091295F" w:rsidDel="004B3DED">
          <w:rPr>
            <w:rFonts w:ascii="Arial" w:hAnsi="Arial" w:cs="Arial"/>
            <w:sz w:val="22"/>
            <w:szCs w:val="22"/>
            <w:rPrChange w:id="18" w:author="Michelle A Rable" w:date="2019-12-09T09:21:00Z">
              <w:rPr/>
            </w:rPrChange>
          </w:rPr>
          <w:delText>I</w:delText>
        </w:r>
      </w:del>
      <w:ins w:id="19" w:author="Michelle A Rable" w:date="2019-12-09T08:55:00Z">
        <w:r w:rsidRPr="0091295F">
          <w:rPr>
            <w:rFonts w:ascii="Arial" w:hAnsi="Arial" w:cs="Arial"/>
            <w:sz w:val="22"/>
            <w:szCs w:val="22"/>
            <w:rPrChange w:id="20" w:author="Michelle A Rable" w:date="2019-12-09T09:21:00Z">
              <w:rPr/>
            </w:rPrChange>
          </w:rPr>
          <w:t>A regular undergraduate course with fixed content can be retaken to affect the student's GPA. I</w:t>
        </w:r>
      </w:ins>
      <w:r w:rsidRPr="0091295F">
        <w:rPr>
          <w:rFonts w:ascii="Arial" w:hAnsi="Arial" w:cs="Arial"/>
          <w:sz w:val="22"/>
          <w:szCs w:val="22"/>
          <w:rPrChange w:id="21" w:author="Michelle A Rable" w:date="2019-12-09T09:21:00Z">
            <w:rPr/>
          </w:rPrChange>
        </w:rPr>
        <w:t xml:space="preserve">f a student retakes such a course at the University, it must be retaken under the same grading option as selected initially. </w:t>
      </w:r>
      <w:del w:id="22" w:author="Michelle A Rable" w:date="2019-12-09T08:55:00Z">
        <w:r w:rsidRPr="0091295F" w:rsidDel="004B3DED">
          <w:rPr>
            <w:rFonts w:ascii="Arial" w:hAnsi="Arial" w:cs="Arial"/>
            <w:sz w:val="22"/>
            <w:szCs w:val="22"/>
            <w:rPrChange w:id="23" w:author="Michelle A Rable" w:date="2019-12-09T09:21:00Z">
              <w:rPr/>
            </w:rPrChange>
          </w:rPr>
          <w:delText>If the course is retaken for the purposes of auditing, no grade will be given.</w:delText>
        </w:r>
      </w:del>
    </w:p>
    <w:p w14:paraId="78CA3346" w14:textId="33703A5D" w:rsidR="0091295F" w:rsidRPr="0091295F" w:rsidRDefault="0091295F" w:rsidP="0091295F">
      <w:pPr>
        <w:rPr>
          <w:rFonts w:ascii="Arial" w:hAnsi="Arial" w:cs="Arial"/>
          <w:sz w:val="22"/>
          <w:szCs w:val="22"/>
          <w:rPrChange w:id="24" w:author="Michelle A Rable" w:date="2019-12-09T09:21:00Z">
            <w:rPr/>
          </w:rPrChange>
        </w:rPr>
      </w:pPr>
      <w:r w:rsidRPr="0091295F">
        <w:rPr>
          <w:rFonts w:ascii="Arial" w:hAnsi="Arial" w:cs="Arial"/>
          <w:sz w:val="22"/>
          <w:szCs w:val="22"/>
          <w:rPrChange w:id="25" w:author="Michelle A Rable" w:date="2019-12-09T09:18:00Z">
            <w:rPr/>
          </w:rPrChange>
        </w:rPr>
        <w:t xml:space="preserve">If a student retakes a course at the University </w:t>
      </w:r>
      <w:del w:id="26" w:author="Michelle A Rable" w:date="2019-12-09T09:10:00Z">
        <w:r w:rsidRPr="0091295F" w:rsidDel="00DB3DB7">
          <w:rPr>
            <w:rFonts w:ascii="Arial" w:hAnsi="Arial" w:cs="Arial"/>
            <w:sz w:val="22"/>
            <w:szCs w:val="22"/>
            <w:rPrChange w:id="27" w:author="Michelle A Rable" w:date="2019-12-09T09:18:00Z">
              <w:rPr/>
            </w:rPrChange>
          </w:rPr>
          <w:delText xml:space="preserve">in which a grade of "D," "F," "I," "U," or "WF" was received, then the credit hours and quality points for the original registration and all subsequent retake registrations will be used in computing the student's cumulative grade point average, with </w:delText>
        </w:r>
      </w:del>
      <w:r w:rsidRPr="0091295F">
        <w:rPr>
          <w:rFonts w:ascii="Arial" w:hAnsi="Arial" w:cs="Arial"/>
          <w:sz w:val="22"/>
          <w:szCs w:val="22"/>
          <w:rPrChange w:id="28" w:author="Michelle A Rable" w:date="2019-12-09T09:18:00Z">
            <w:rPr/>
          </w:rPrChange>
        </w:rPr>
        <w:t xml:space="preserve">the following </w:t>
      </w:r>
      <w:ins w:id="29" w:author="Michelle A Rable" w:date="2019-12-09T09:10:00Z">
        <w:r w:rsidRPr="0091295F">
          <w:rPr>
            <w:rFonts w:ascii="Arial" w:hAnsi="Arial" w:cs="Arial"/>
            <w:sz w:val="22"/>
            <w:szCs w:val="22"/>
            <w:rPrChange w:id="30" w:author="Michelle A Rable" w:date="2019-12-09T09:18:00Z">
              <w:rPr/>
            </w:rPrChange>
          </w:rPr>
          <w:t>conditions apply</w:t>
        </w:r>
      </w:ins>
      <w:del w:id="31" w:author="Michelle A Rable" w:date="2019-12-09T09:10:00Z">
        <w:r w:rsidRPr="0091295F" w:rsidDel="00DB3DB7">
          <w:rPr>
            <w:rFonts w:ascii="Arial" w:hAnsi="Arial" w:cs="Arial"/>
            <w:sz w:val="22"/>
            <w:szCs w:val="22"/>
            <w:rPrChange w:id="32" w:author="Michelle A Rable" w:date="2019-12-09T09:18:00Z">
              <w:rPr/>
            </w:rPrChange>
          </w:rPr>
          <w:delText>exceptions</w:delText>
        </w:r>
      </w:del>
      <w:r w:rsidRPr="0091295F">
        <w:rPr>
          <w:rFonts w:ascii="Arial" w:hAnsi="Arial" w:cs="Arial"/>
          <w:sz w:val="22"/>
          <w:szCs w:val="22"/>
          <w:rPrChange w:id="33" w:author="Michelle A Rable" w:date="2019-12-09T09:18:00Z">
            <w:rPr/>
          </w:rPrChange>
        </w:rPr>
        <w:t>:</w:t>
      </w:r>
    </w:p>
    <w:p w14:paraId="001DF32E" w14:textId="77777777" w:rsidR="0091295F" w:rsidRPr="0091295F" w:rsidRDefault="0091295F" w:rsidP="0091295F">
      <w:pPr>
        <w:rPr>
          <w:rFonts w:ascii="Arial" w:hAnsi="Arial" w:cs="Arial"/>
          <w:sz w:val="22"/>
          <w:szCs w:val="22"/>
          <w:rPrChange w:id="34" w:author="Michelle A Rable" w:date="2019-12-09T09:21:00Z">
            <w:rPr/>
          </w:rPrChange>
        </w:rPr>
      </w:pPr>
      <w:r w:rsidRPr="0091295F">
        <w:rPr>
          <w:rFonts w:ascii="Arial" w:hAnsi="Arial" w:cs="Arial"/>
          <w:sz w:val="22"/>
          <w:szCs w:val="22"/>
          <w:rPrChange w:id="35" w:author="Michelle A Rable" w:date="2019-12-09T09:21:00Z">
            <w:rPr/>
          </w:rPrChange>
        </w:rPr>
        <w:t xml:space="preserve">(1) </w:t>
      </w:r>
      <w:ins w:id="36" w:author="Michelle A Rable" w:date="2019-12-09T09:09:00Z">
        <w:r w:rsidRPr="0091295F">
          <w:rPr>
            <w:rFonts w:ascii="Arial" w:hAnsi="Arial" w:cs="Arial"/>
            <w:sz w:val="22"/>
            <w:szCs w:val="22"/>
            <w:rPrChange w:id="37" w:author="Michelle A Rable" w:date="2019-12-09T09:21:00Z">
              <w:rPr/>
            </w:rPrChange>
          </w:rPr>
          <w:t>Students may repeat undergraduate courses no more than two times (a maximum of three attempts per course). Withdrawal from a course is counted a</w:t>
        </w:r>
        <w:r w:rsidRPr="0091295F">
          <w:rPr>
            <w:rFonts w:ascii="Arial" w:hAnsi="Arial" w:cs="Arial"/>
            <w:sz w:val="22"/>
            <w:szCs w:val="22"/>
          </w:rPr>
          <w:t>s an attempt</w:t>
        </w:r>
      </w:ins>
      <w:ins w:id="38" w:author="Michelle A Rable" w:date="2019-12-09T11:27:00Z">
        <w:r w:rsidRPr="0091295F">
          <w:rPr>
            <w:rFonts w:ascii="Arial" w:hAnsi="Arial" w:cs="Arial"/>
            <w:sz w:val="22"/>
            <w:szCs w:val="22"/>
          </w:rPr>
          <w:t>.</w:t>
        </w:r>
      </w:ins>
      <w:ins w:id="39" w:author="Michelle A Rable" w:date="2019-12-09T09:09:00Z">
        <w:r w:rsidRPr="0091295F">
          <w:rPr>
            <w:rFonts w:ascii="Arial" w:hAnsi="Arial" w:cs="Arial"/>
            <w:sz w:val="22"/>
            <w:szCs w:val="22"/>
            <w:rPrChange w:id="40" w:author="Michelle A Rable" w:date="2019-12-09T09:21:00Z">
              <w:rPr/>
            </w:rPrChange>
          </w:rPr>
          <w:t xml:space="preserve"> (Courses designated as “repeatable for credit” are exempt from the three-attempt limit.)</w:t>
        </w:r>
      </w:ins>
      <w:del w:id="41" w:author="Michelle A Rable" w:date="2019-12-09T09:09:00Z">
        <w:r w:rsidRPr="0091295F" w:rsidDel="00DB3DB7">
          <w:rPr>
            <w:rFonts w:ascii="Arial" w:hAnsi="Arial" w:cs="Arial"/>
            <w:sz w:val="22"/>
            <w:szCs w:val="22"/>
            <w:rPrChange w:id="42" w:author="Michelle A Rable" w:date="2019-12-09T09:21:00Z">
              <w:rPr/>
            </w:rPrChange>
          </w:rPr>
          <w:delText xml:space="preserve">For the first two such courses retaken at the university (they must be two different courses), the credit hours and quality points for the original registration will not be used in computing the student's accumulative grade point average. For these two courses, the credit hours and quality points for each retake registration will be used in computing the student's cumulative grade point average. </w:delText>
        </w:r>
      </w:del>
    </w:p>
    <w:p w14:paraId="1806CACF" w14:textId="77777777" w:rsidR="0091295F" w:rsidRPr="0091295F" w:rsidRDefault="0091295F" w:rsidP="0091295F">
      <w:pPr>
        <w:rPr>
          <w:rFonts w:ascii="Arial" w:hAnsi="Arial" w:cs="Arial"/>
          <w:sz w:val="22"/>
          <w:szCs w:val="22"/>
          <w:rPrChange w:id="43" w:author="Michelle A Rable" w:date="2019-12-09T09:21:00Z">
            <w:rPr/>
          </w:rPrChange>
        </w:rPr>
      </w:pPr>
    </w:p>
    <w:p w14:paraId="579F2949" w14:textId="77777777" w:rsidR="0091295F" w:rsidRPr="0091295F" w:rsidRDefault="0091295F" w:rsidP="0091295F">
      <w:pPr>
        <w:rPr>
          <w:rFonts w:ascii="Arial" w:hAnsi="Arial" w:cs="Arial"/>
          <w:sz w:val="22"/>
          <w:szCs w:val="22"/>
          <w:rPrChange w:id="44" w:author="Michelle A Rable" w:date="2019-12-09T09:21:00Z">
            <w:rPr/>
          </w:rPrChange>
        </w:rPr>
      </w:pPr>
      <w:r w:rsidRPr="0091295F">
        <w:rPr>
          <w:rFonts w:ascii="Arial" w:hAnsi="Arial" w:cs="Arial"/>
          <w:sz w:val="22"/>
          <w:szCs w:val="22"/>
          <w:rPrChange w:id="45" w:author="Michelle A Rable" w:date="2019-12-09T09:21:00Z">
            <w:rPr/>
          </w:rPrChange>
        </w:rPr>
        <w:t xml:space="preserve">(2) If a student retakes a course at the university in which a grade of "U" was received, it will have no effect on the cumulative grade point average. </w:t>
      </w:r>
    </w:p>
    <w:p w14:paraId="0FFFC5AC" w14:textId="77777777" w:rsidR="0091295F" w:rsidRPr="0091295F" w:rsidRDefault="0091295F" w:rsidP="0091295F">
      <w:pPr>
        <w:rPr>
          <w:rFonts w:ascii="Arial" w:hAnsi="Arial" w:cs="Arial"/>
          <w:sz w:val="22"/>
          <w:szCs w:val="22"/>
          <w:rPrChange w:id="46" w:author="Michelle A Rable" w:date="2019-12-09T09:18:00Z">
            <w:rPr/>
          </w:rPrChange>
        </w:rPr>
      </w:pPr>
    </w:p>
    <w:p w14:paraId="624F0F9B" w14:textId="44935FD1" w:rsidR="0091295F" w:rsidRPr="0091295F" w:rsidRDefault="0091295F" w:rsidP="0091295F">
      <w:pPr>
        <w:rPr>
          <w:ins w:id="47" w:author="Michelle A Rable" w:date="2019-12-09T09:11:00Z"/>
          <w:rFonts w:ascii="Arial" w:eastAsia="Cambria" w:hAnsi="Arial" w:cs="Arial"/>
          <w:sz w:val="22"/>
          <w:szCs w:val="22"/>
          <w:rPrChange w:id="48" w:author="Michelle A Rable" w:date="2019-12-09T09:21:00Z">
            <w:rPr>
              <w:ins w:id="49" w:author="Michelle A Rable" w:date="2019-12-09T09:11:00Z"/>
              <w:rFonts w:ascii="Cambria" w:eastAsia="Cambria" w:hAnsi="Cambria" w:cs="Times New Roman"/>
            </w:rPr>
          </w:rPrChange>
        </w:rPr>
      </w:pPr>
      <w:r w:rsidRPr="0091295F">
        <w:rPr>
          <w:rFonts w:ascii="Arial" w:hAnsi="Arial" w:cs="Arial"/>
          <w:sz w:val="22"/>
          <w:szCs w:val="22"/>
          <w:rPrChange w:id="50" w:author="Michelle A Rable" w:date="2019-12-09T09:18:00Z">
            <w:rPr/>
          </w:rPrChange>
        </w:rPr>
        <w:t>(3</w:t>
      </w:r>
      <w:r w:rsidRPr="0091295F">
        <w:rPr>
          <w:rFonts w:ascii="Arial" w:hAnsi="Arial" w:cs="Arial"/>
          <w:sz w:val="22"/>
          <w:szCs w:val="22"/>
          <w:rPrChange w:id="51" w:author="Michelle A Rable" w:date="2019-12-09T09:21:00Z">
            <w:rPr/>
          </w:rPrChange>
        </w:rPr>
        <w:t xml:space="preserve">) </w:t>
      </w:r>
      <w:ins w:id="52" w:author="Michelle A Rable" w:date="2019-12-09T09:11:00Z">
        <w:r w:rsidRPr="0091295F">
          <w:rPr>
            <w:rFonts w:ascii="Arial" w:eastAsia="Cambria" w:hAnsi="Arial" w:cs="Arial"/>
            <w:sz w:val="22"/>
            <w:szCs w:val="22"/>
            <w:rPrChange w:id="53" w:author="Michelle A Rable" w:date="2019-12-09T09:21:00Z">
              <w:rPr>
                <w:rFonts w:ascii="Cambria" w:eastAsia="Cambria" w:hAnsi="Cambria" w:cs="Times New Roman"/>
              </w:rPr>
            </w:rPrChange>
          </w:rPr>
          <w:t xml:space="preserve">Retaking the course removes the hours and the effect of the earlier grades from the calculation of the GPA. However, all grades appear on the permanent academic record (transcript). The </w:t>
        </w:r>
      </w:ins>
      <w:r w:rsidR="00E33C88">
        <w:rPr>
          <w:rFonts w:ascii="Arial" w:eastAsia="Cambria" w:hAnsi="Arial" w:cs="Arial"/>
          <w:sz w:val="22"/>
          <w:szCs w:val="22"/>
        </w:rPr>
        <w:t xml:space="preserve">highest </w:t>
      </w:r>
      <w:ins w:id="54" w:author="Michelle A Rable" w:date="2019-12-09T09:11:00Z">
        <w:r w:rsidRPr="0091295F">
          <w:rPr>
            <w:rFonts w:ascii="Arial" w:eastAsia="Cambria" w:hAnsi="Arial" w:cs="Arial"/>
            <w:sz w:val="22"/>
            <w:szCs w:val="22"/>
            <w:rPrChange w:id="55" w:author="Michelle A Rable" w:date="2019-12-09T09:21:00Z">
              <w:rPr>
                <w:rFonts w:ascii="Cambria" w:eastAsia="Cambria" w:hAnsi="Cambria" w:cs="Times New Roman"/>
              </w:rPr>
            </w:rPrChange>
          </w:rPr>
          <w:t>grade earned is the one used to calculate the GPA, and only the last instance's credit hours are accepted toward any requirements for graduation.</w:t>
        </w:r>
      </w:ins>
      <w:ins w:id="56" w:author="Michelle A Rable" w:date="2019-12-09T11:28:00Z">
        <w:r w:rsidRPr="0091295F">
          <w:rPr>
            <w:rFonts w:ascii="Arial" w:eastAsia="Cambria" w:hAnsi="Arial" w:cs="Arial"/>
            <w:sz w:val="22"/>
            <w:szCs w:val="22"/>
          </w:rPr>
          <w:t xml:space="preserve"> </w:t>
        </w:r>
      </w:ins>
      <w:ins w:id="57" w:author="Michelle A Rable" w:date="2019-12-09T11:27:00Z">
        <w:r w:rsidRPr="0091295F">
          <w:rPr>
            <w:rFonts w:ascii="Arial" w:eastAsia="Cambria" w:hAnsi="Arial" w:cs="Arial"/>
            <w:sz w:val="22"/>
            <w:szCs w:val="22"/>
          </w:rPr>
          <w:t>A “W” will not replace a previous grade.</w:t>
        </w:r>
      </w:ins>
    </w:p>
    <w:p w14:paraId="0E168906" w14:textId="77777777" w:rsidR="0091295F" w:rsidRPr="0091295F" w:rsidDel="00DB3DB7" w:rsidRDefault="0091295F" w:rsidP="0091295F">
      <w:pPr>
        <w:rPr>
          <w:del w:id="58" w:author="Michelle A Rable" w:date="2019-12-09T09:11:00Z"/>
          <w:rFonts w:ascii="Arial" w:hAnsi="Arial" w:cs="Arial"/>
          <w:sz w:val="22"/>
          <w:szCs w:val="22"/>
          <w:rPrChange w:id="59" w:author="Michelle A Rable" w:date="2019-12-09T09:21:00Z">
            <w:rPr>
              <w:del w:id="60" w:author="Michelle A Rable" w:date="2019-12-09T09:11:00Z"/>
            </w:rPr>
          </w:rPrChange>
        </w:rPr>
      </w:pPr>
      <w:del w:id="61" w:author="Michelle A Rable" w:date="2019-12-09T09:11:00Z">
        <w:r w:rsidRPr="0091295F" w:rsidDel="00DB3DB7">
          <w:rPr>
            <w:rFonts w:ascii="Arial" w:hAnsi="Arial" w:cs="Arial"/>
            <w:sz w:val="22"/>
            <w:szCs w:val="22"/>
            <w:rPrChange w:id="62" w:author="Michelle A Rable" w:date="2019-12-09T09:21:00Z">
              <w:rPr/>
            </w:rPrChange>
          </w:rPr>
          <w:delText xml:space="preserve">Except for the purpose of auditing, a student may not retake a course in which a grade of "C" or better (including "S") was received. </w:delText>
        </w:r>
      </w:del>
    </w:p>
    <w:p w14:paraId="11936B3F" w14:textId="77777777" w:rsidR="0091295F" w:rsidRPr="0091295F" w:rsidDel="00DB3DB7" w:rsidRDefault="0091295F" w:rsidP="0091295F">
      <w:pPr>
        <w:rPr>
          <w:del w:id="63" w:author="Michelle A Rable" w:date="2019-12-09T09:13:00Z"/>
          <w:rFonts w:ascii="Arial" w:hAnsi="Arial" w:cs="Arial"/>
          <w:sz w:val="22"/>
          <w:szCs w:val="22"/>
          <w:rPrChange w:id="64" w:author="Michelle A Rable" w:date="2019-12-09T09:21:00Z">
            <w:rPr>
              <w:del w:id="65" w:author="Michelle A Rable" w:date="2019-12-09T09:13:00Z"/>
            </w:rPr>
          </w:rPrChange>
        </w:rPr>
      </w:pPr>
    </w:p>
    <w:p w14:paraId="5F860EFA" w14:textId="77777777" w:rsidR="0091295F" w:rsidRPr="0091295F" w:rsidDel="00DB3DB7" w:rsidRDefault="0091295F" w:rsidP="0091295F">
      <w:pPr>
        <w:rPr>
          <w:del w:id="66" w:author="Michelle A Rable" w:date="2019-12-09T09:12:00Z"/>
          <w:rFonts w:ascii="Arial" w:hAnsi="Arial" w:cs="Arial"/>
          <w:sz w:val="22"/>
          <w:szCs w:val="22"/>
          <w:rPrChange w:id="67" w:author="Michelle A Rable" w:date="2019-12-09T09:21:00Z">
            <w:rPr>
              <w:del w:id="68" w:author="Michelle A Rable" w:date="2019-12-09T09:12:00Z"/>
            </w:rPr>
          </w:rPrChange>
        </w:rPr>
      </w:pPr>
      <w:del w:id="69" w:author="Michelle A Rable" w:date="2019-12-09T09:13:00Z">
        <w:r w:rsidRPr="0091295F" w:rsidDel="00DB3DB7">
          <w:rPr>
            <w:rFonts w:ascii="Arial" w:hAnsi="Arial" w:cs="Arial"/>
            <w:sz w:val="22"/>
            <w:szCs w:val="22"/>
            <w:rPrChange w:id="70" w:author="Michelle A Rable" w:date="2019-12-09T09:21:00Z">
              <w:rPr/>
            </w:rPrChange>
          </w:rPr>
          <w:delText xml:space="preserve">(4) </w:delText>
        </w:r>
      </w:del>
      <w:del w:id="71" w:author="Michelle A Rable" w:date="2019-12-09T09:12:00Z">
        <w:r w:rsidRPr="0091295F" w:rsidDel="00DB3DB7">
          <w:rPr>
            <w:rFonts w:ascii="Arial" w:hAnsi="Arial" w:cs="Arial"/>
            <w:sz w:val="22"/>
            <w:szCs w:val="22"/>
            <w:rPrChange w:id="72" w:author="Michelle A Rable" w:date="2019-12-09T09:21:00Z">
              <w:rPr/>
            </w:rPrChange>
          </w:rPr>
          <w:delText xml:space="preserve">No grade is removed or erased from a transcript by retaking a course. </w:delText>
        </w:r>
      </w:del>
    </w:p>
    <w:p w14:paraId="34F9646A" w14:textId="77777777" w:rsidR="0091295F" w:rsidRPr="0091295F" w:rsidRDefault="0091295F" w:rsidP="0091295F">
      <w:pPr>
        <w:rPr>
          <w:rFonts w:ascii="Arial" w:hAnsi="Arial" w:cs="Arial"/>
          <w:sz w:val="22"/>
          <w:szCs w:val="22"/>
          <w:rPrChange w:id="73" w:author="Michelle A Rable" w:date="2019-12-09T09:21:00Z">
            <w:rPr/>
          </w:rPrChange>
        </w:rPr>
      </w:pPr>
    </w:p>
    <w:p w14:paraId="5E8DF6F2" w14:textId="77777777" w:rsidR="0091295F" w:rsidRPr="0091295F" w:rsidDel="00DB3DB7" w:rsidRDefault="0091295F" w:rsidP="0091295F">
      <w:pPr>
        <w:rPr>
          <w:del w:id="74" w:author="Michelle A Rable" w:date="2019-12-09T09:13:00Z"/>
          <w:rFonts w:ascii="Arial" w:hAnsi="Arial" w:cs="Arial"/>
          <w:sz w:val="22"/>
          <w:szCs w:val="22"/>
          <w:rPrChange w:id="75" w:author="Michelle A Rable" w:date="2019-12-09T09:21:00Z">
            <w:rPr>
              <w:del w:id="76" w:author="Michelle A Rable" w:date="2019-12-09T09:13:00Z"/>
            </w:rPr>
          </w:rPrChange>
        </w:rPr>
      </w:pPr>
      <w:r w:rsidRPr="0091295F">
        <w:rPr>
          <w:rFonts w:ascii="Arial" w:hAnsi="Arial" w:cs="Arial"/>
          <w:sz w:val="22"/>
          <w:szCs w:val="22"/>
          <w:rPrChange w:id="77" w:author="Michelle A Rable" w:date="2019-12-09T09:21:00Z">
            <w:rPr/>
          </w:rPrChange>
        </w:rPr>
        <w:t>(</w:t>
      </w:r>
      <w:ins w:id="78" w:author="Michelle A Rable" w:date="2019-12-09T09:13:00Z">
        <w:r w:rsidRPr="0091295F">
          <w:rPr>
            <w:rFonts w:ascii="Arial" w:hAnsi="Arial" w:cs="Arial"/>
            <w:sz w:val="22"/>
            <w:szCs w:val="22"/>
            <w:rPrChange w:id="79" w:author="Michelle A Rable" w:date="2019-12-09T09:21:00Z">
              <w:rPr/>
            </w:rPrChange>
          </w:rPr>
          <w:t>4</w:t>
        </w:r>
      </w:ins>
      <w:del w:id="80" w:author="Michelle A Rable" w:date="2019-12-09T09:13:00Z">
        <w:r w:rsidRPr="0091295F" w:rsidDel="00DB3DB7">
          <w:rPr>
            <w:rFonts w:ascii="Arial" w:hAnsi="Arial" w:cs="Arial"/>
            <w:sz w:val="22"/>
            <w:szCs w:val="22"/>
            <w:rPrChange w:id="81" w:author="Michelle A Rable" w:date="2019-12-09T09:21:00Z">
              <w:rPr/>
            </w:rPrChange>
          </w:rPr>
          <w:delText>5</w:delText>
        </w:r>
      </w:del>
      <w:r w:rsidRPr="0091295F">
        <w:rPr>
          <w:rFonts w:ascii="Arial" w:hAnsi="Arial" w:cs="Arial"/>
          <w:sz w:val="22"/>
          <w:szCs w:val="22"/>
          <w:rPrChange w:id="82" w:author="Michelle A Rable" w:date="2019-12-09T09:21:00Z">
            <w:rPr/>
          </w:rPrChange>
        </w:rPr>
        <w:t xml:space="preserve">) </w:t>
      </w:r>
      <w:ins w:id="83" w:author="Michelle A Rable" w:date="2019-12-09T09:14:00Z">
        <w:r w:rsidRPr="0091295F">
          <w:rPr>
            <w:rFonts w:ascii="Arial" w:hAnsi="Arial" w:cs="Arial"/>
            <w:sz w:val="22"/>
            <w:szCs w:val="22"/>
            <w:rPrChange w:id="84" w:author="Michelle A Rable" w:date="2019-12-09T09:21:00Z">
              <w:rPr/>
            </w:rPrChange>
          </w:rPr>
          <w:t xml:space="preserve">The Retake Policy does not apply to </w:t>
        </w:r>
      </w:ins>
      <w:del w:id="85" w:author="Michelle A Rable" w:date="2019-12-09T09:13:00Z">
        <w:r w:rsidRPr="0091295F" w:rsidDel="00DB3DB7">
          <w:rPr>
            <w:rFonts w:ascii="Arial" w:hAnsi="Arial" w:cs="Arial"/>
            <w:sz w:val="22"/>
            <w:szCs w:val="22"/>
            <w:rPrChange w:id="86" w:author="Michelle A Rable" w:date="2019-12-09T09:21:00Z">
              <w:rPr/>
            </w:rPrChange>
          </w:rPr>
          <w:delText xml:space="preserve">If the student retakes a course in which a grade of "D" was received, no additional credit hours are thereby earned. </w:delText>
        </w:r>
      </w:del>
    </w:p>
    <w:p w14:paraId="074783D9" w14:textId="77777777" w:rsidR="0091295F" w:rsidRPr="0091295F" w:rsidDel="00DB3DB7" w:rsidRDefault="0091295F" w:rsidP="0091295F">
      <w:pPr>
        <w:rPr>
          <w:del w:id="87" w:author="Michelle A Rable" w:date="2019-12-09T09:13:00Z"/>
          <w:rFonts w:ascii="Arial" w:hAnsi="Arial" w:cs="Arial"/>
          <w:sz w:val="22"/>
          <w:szCs w:val="22"/>
          <w:rPrChange w:id="88" w:author="Michelle A Rable" w:date="2019-12-09T09:21:00Z">
            <w:rPr>
              <w:del w:id="89" w:author="Michelle A Rable" w:date="2019-12-09T09:13:00Z"/>
            </w:rPr>
          </w:rPrChange>
        </w:rPr>
      </w:pPr>
    </w:p>
    <w:p w14:paraId="5D99DED1" w14:textId="77777777" w:rsidR="0091295F" w:rsidRPr="0091295F" w:rsidDel="00DB3DB7" w:rsidRDefault="0091295F" w:rsidP="0091295F">
      <w:pPr>
        <w:rPr>
          <w:del w:id="90" w:author="Michelle A Rable" w:date="2019-12-09T09:15:00Z"/>
          <w:rFonts w:ascii="Arial" w:hAnsi="Arial" w:cs="Arial"/>
          <w:sz w:val="22"/>
          <w:szCs w:val="22"/>
          <w:rPrChange w:id="91" w:author="Michelle A Rable" w:date="2019-12-09T09:21:00Z">
            <w:rPr>
              <w:del w:id="92" w:author="Michelle A Rable" w:date="2019-12-09T09:15:00Z"/>
            </w:rPr>
          </w:rPrChange>
        </w:rPr>
      </w:pPr>
      <w:del w:id="93" w:author="Michelle A Rable" w:date="2019-12-09T09:13:00Z">
        <w:r w:rsidRPr="0091295F" w:rsidDel="00DB3DB7">
          <w:rPr>
            <w:rFonts w:ascii="Arial" w:hAnsi="Arial" w:cs="Arial"/>
            <w:sz w:val="22"/>
            <w:szCs w:val="22"/>
            <w:rPrChange w:id="94" w:author="Michelle A Rable" w:date="2019-12-09T09:21:00Z">
              <w:rPr/>
            </w:rPrChange>
          </w:rPr>
          <w:delText xml:space="preserve">(6) </w:delText>
        </w:r>
      </w:del>
      <w:ins w:id="95" w:author="Michelle A Rable" w:date="2019-12-09T09:14:00Z">
        <w:r w:rsidRPr="0091295F">
          <w:rPr>
            <w:rFonts w:ascii="Arial" w:hAnsi="Arial" w:cs="Arial"/>
            <w:sz w:val="22"/>
            <w:szCs w:val="22"/>
            <w:rPrChange w:id="96" w:author="Michelle A Rable" w:date="2019-12-09T09:21:00Z">
              <w:rPr/>
            </w:rPrChange>
          </w:rPr>
          <w:t>a</w:t>
        </w:r>
      </w:ins>
      <w:del w:id="97" w:author="Michelle A Rable" w:date="2019-12-09T09:14:00Z">
        <w:r w:rsidRPr="0091295F" w:rsidDel="00DB3DB7">
          <w:rPr>
            <w:rFonts w:ascii="Arial" w:hAnsi="Arial" w:cs="Arial"/>
            <w:sz w:val="22"/>
            <w:szCs w:val="22"/>
            <w:rPrChange w:id="98" w:author="Michelle A Rable" w:date="2019-12-09T09:21:00Z">
              <w:rPr/>
            </w:rPrChange>
          </w:rPr>
          <w:delText>A</w:delText>
        </w:r>
      </w:del>
      <w:r w:rsidRPr="0091295F">
        <w:rPr>
          <w:rFonts w:ascii="Arial" w:hAnsi="Arial" w:cs="Arial"/>
          <w:sz w:val="22"/>
          <w:szCs w:val="22"/>
          <w:rPrChange w:id="99" w:author="Michelle A Rable" w:date="2019-12-09T09:21:00Z">
            <w:rPr/>
          </w:rPrChange>
        </w:rPr>
        <w:t xml:space="preserve">ny punitive grade awarded </w:t>
      </w:r>
      <w:proofErr w:type="gramStart"/>
      <w:r w:rsidRPr="0091295F">
        <w:rPr>
          <w:rFonts w:ascii="Arial" w:hAnsi="Arial" w:cs="Arial"/>
          <w:sz w:val="22"/>
          <w:szCs w:val="22"/>
          <w:rPrChange w:id="100" w:author="Michelle A Rable" w:date="2019-12-09T09:21:00Z">
            <w:rPr/>
          </w:rPrChange>
        </w:rPr>
        <w:t>as a result of</w:t>
      </w:r>
      <w:proofErr w:type="gramEnd"/>
      <w:r w:rsidRPr="0091295F">
        <w:rPr>
          <w:rFonts w:ascii="Arial" w:hAnsi="Arial" w:cs="Arial"/>
          <w:sz w:val="22"/>
          <w:szCs w:val="22"/>
          <w:rPrChange w:id="101" w:author="Michelle A Rable" w:date="2019-12-09T09:21:00Z">
            <w:rPr/>
          </w:rPrChange>
        </w:rPr>
        <w:t xml:space="preserve"> an Academic Honesty case</w:t>
      </w:r>
      <w:ins w:id="102" w:author="Michelle A Rable" w:date="2019-12-09T09:22:00Z">
        <w:r w:rsidRPr="0091295F">
          <w:rPr>
            <w:rFonts w:ascii="Arial" w:hAnsi="Arial" w:cs="Arial"/>
            <w:sz w:val="22"/>
            <w:szCs w:val="22"/>
          </w:rPr>
          <w:t xml:space="preserve">. </w:t>
        </w:r>
      </w:ins>
      <w:del w:id="103" w:author="Michelle A Rable" w:date="2019-12-09T09:22:00Z">
        <w:r w:rsidRPr="0091295F" w:rsidDel="009A54B9">
          <w:rPr>
            <w:rFonts w:ascii="Arial" w:hAnsi="Arial" w:cs="Arial"/>
            <w:sz w:val="22"/>
            <w:szCs w:val="22"/>
            <w:rPrChange w:id="104" w:author="Michelle A Rable" w:date="2019-12-09T09:21:00Z">
              <w:rPr/>
            </w:rPrChange>
          </w:rPr>
          <w:delText xml:space="preserve"> may not have the retake policy applied to it. </w:delText>
        </w:r>
      </w:del>
      <w:r w:rsidRPr="0091295F">
        <w:rPr>
          <w:rFonts w:ascii="Arial" w:hAnsi="Arial" w:cs="Arial"/>
          <w:sz w:val="22"/>
          <w:szCs w:val="22"/>
          <w:rPrChange w:id="105" w:author="Michelle A Rable" w:date="2019-12-09T09:21:00Z">
            <w:rPr/>
          </w:rPrChange>
        </w:rPr>
        <w:t xml:space="preserve">In </w:t>
      </w:r>
      <w:ins w:id="106" w:author="Michelle A Rable" w:date="2019-12-09T09:14:00Z">
        <w:r w:rsidRPr="0091295F">
          <w:rPr>
            <w:rFonts w:ascii="Arial" w:hAnsi="Arial" w:cs="Arial"/>
            <w:sz w:val="22"/>
            <w:szCs w:val="22"/>
            <w:rPrChange w:id="107" w:author="Michelle A Rable" w:date="2019-12-09T09:21:00Z">
              <w:rPr/>
            </w:rPrChange>
          </w:rPr>
          <w:t xml:space="preserve">this </w:t>
        </w:r>
      </w:ins>
      <w:r w:rsidRPr="0091295F">
        <w:rPr>
          <w:rFonts w:ascii="Arial" w:hAnsi="Arial" w:cs="Arial"/>
          <w:sz w:val="22"/>
          <w:szCs w:val="22"/>
          <w:rPrChange w:id="108" w:author="Michelle A Rable" w:date="2019-12-09T09:21:00Z">
            <w:rPr/>
          </w:rPrChange>
        </w:rPr>
        <w:t>case</w:t>
      </w:r>
      <w:del w:id="109" w:author="Michelle A Rable" w:date="2019-12-09T09:14:00Z">
        <w:r w:rsidRPr="0091295F" w:rsidDel="00DB3DB7">
          <w:rPr>
            <w:rFonts w:ascii="Arial" w:hAnsi="Arial" w:cs="Arial"/>
            <w:sz w:val="22"/>
            <w:szCs w:val="22"/>
            <w:rPrChange w:id="110" w:author="Michelle A Rable" w:date="2019-12-09T09:21:00Z">
              <w:rPr/>
            </w:rPrChange>
          </w:rPr>
          <w:delText>s</w:delText>
        </w:r>
      </w:del>
      <w:r w:rsidRPr="0091295F">
        <w:rPr>
          <w:rFonts w:ascii="Arial" w:hAnsi="Arial" w:cs="Arial"/>
          <w:sz w:val="22"/>
          <w:szCs w:val="22"/>
          <w:rPrChange w:id="111" w:author="Michelle A Rable" w:date="2019-12-09T09:21:00Z">
            <w:rPr/>
          </w:rPrChange>
        </w:rPr>
        <w:t xml:space="preserve"> </w:t>
      </w:r>
      <w:del w:id="112" w:author="Michelle A Rable" w:date="2019-12-09T09:22:00Z">
        <w:r w:rsidRPr="0091295F" w:rsidDel="009A54B9">
          <w:rPr>
            <w:rFonts w:ascii="Arial" w:hAnsi="Arial" w:cs="Arial"/>
            <w:sz w:val="22"/>
            <w:szCs w:val="22"/>
            <w:rPrChange w:id="113" w:author="Michelle A Rable" w:date="2019-12-09T09:21:00Z">
              <w:rPr/>
            </w:rPrChange>
          </w:rPr>
          <w:delText>where the punitive grade</w:delText>
        </w:r>
      </w:del>
      <w:ins w:id="114" w:author="Michelle A Rable" w:date="2019-12-09T09:22:00Z">
        <w:r w:rsidRPr="0091295F">
          <w:rPr>
            <w:rFonts w:ascii="Arial" w:hAnsi="Arial" w:cs="Arial"/>
            <w:sz w:val="22"/>
            <w:szCs w:val="22"/>
          </w:rPr>
          <w:t>students</w:t>
        </w:r>
      </w:ins>
      <w:r w:rsidRPr="0091295F">
        <w:rPr>
          <w:rFonts w:ascii="Arial" w:hAnsi="Arial" w:cs="Arial"/>
          <w:sz w:val="22"/>
          <w:szCs w:val="22"/>
          <w:rPrChange w:id="115" w:author="Michelle A Rable" w:date="2019-12-09T09:21:00Z">
            <w:rPr/>
          </w:rPrChange>
        </w:rPr>
        <w:t xml:space="preserve"> </w:t>
      </w:r>
      <w:del w:id="116" w:author="Michelle A Rable" w:date="2019-12-09T09:15:00Z">
        <w:r w:rsidRPr="0091295F" w:rsidDel="00DB3DB7">
          <w:rPr>
            <w:rFonts w:ascii="Arial" w:hAnsi="Arial" w:cs="Arial"/>
            <w:sz w:val="22"/>
            <w:szCs w:val="22"/>
            <w:rPrChange w:id="117" w:author="Michelle A Rable" w:date="2019-12-09T09:21:00Z">
              <w:rPr/>
            </w:rPrChange>
          </w:rPr>
          <w:delText xml:space="preserve">is "D,""F," or "WF," students </w:delText>
        </w:r>
      </w:del>
      <w:r w:rsidRPr="0091295F">
        <w:rPr>
          <w:rFonts w:ascii="Arial" w:hAnsi="Arial" w:cs="Arial"/>
          <w:sz w:val="22"/>
          <w:szCs w:val="22"/>
          <w:rPrChange w:id="118" w:author="Michelle A Rable" w:date="2019-12-09T09:21:00Z">
            <w:rPr/>
          </w:rPrChange>
        </w:rPr>
        <w:t>may retake these courses</w:t>
      </w:r>
      <w:ins w:id="119" w:author="Michelle A Rable" w:date="2019-12-09T09:15:00Z">
        <w:r w:rsidRPr="0091295F">
          <w:rPr>
            <w:rFonts w:ascii="Arial" w:hAnsi="Arial" w:cs="Arial"/>
            <w:sz w:val="22"/>
            <w:szCs w:val="22"/>
            <w:rPrChange w:id="120" w:author="Michelle A Rable" w:date="2019-12-09T09:21:00Z">
              <w:rPr/>
            </w:rPrChange>
          </w:rPr>
          <w:t xml:space="preserve">, </w:t>
        </w:r>
      </w:ins>
      <w:del w:id="121" w:author="Michelle A Rable" w:date="2019-12-09T09:15:00Z">
        <w:r w:rsidRPr="0091295F" w:rsidDel="00DB3DB7">
          <w:rPr>
            <w:rFonts w:ascii="Arial" w:hAnsi="Arial" w:cs="Arial"/>
            <w:sz w:val="22"/>
            <w:szCs w:val="22"/>
            <w:rPrChange w:id="122" w:author="Michelle A Rable" w:date="2019-12-09T09:21:00Z">
              <w:rPr/>
            </w:rPrChange>
          </w:rPr>
          <w:delText xml:space="preserve"> to meet degree requirements, </w:delText>
        </w:r>
      </w:del>
      <w:r w:rsidRPr="0091295F">
        <w:rPr>
          <w:rFonts w:ascii="Arial" w:hAnsi="Arial" w:cs="Arial"/>
          <w:sz w:val="22"/>
          <w:szCs w:val="22"/>
          <w:rPrChange w:id="123" w:author="Michelle A Rable" w:date="2019-12-09T09:21:00Z">
            <w:rPr/>
          </w:rPrChange>
        </w:rPr>
        <w:t xml:space="preserve">but both grades will be used in the calculation of the cumulative grade point average. </w:t>
      </w:r>
      <w:del w:id="124" w:author="Michelle A Rable" w:date="2019-12-09T09:15:00Z">
        <w:r w:rsidRPr="0091295F" w:rsidDel="00DB3DB7">
          <w:rPr>
            <w:rFonts w:ascii="Arial" w:hAnsi="Arial" w:cs="Arial"/>
            <w:sz w:val="22"/>
            <w:szCs w:val="22"/>
            <w:rPrChange w:id="125" w:author="Michelle A Rable" w:date="2019-12-09T09:21:00Z">
              <w:rPr/>
            </w:rPrChange>
          </w:rPr>
          <w:delText xml:space="preserve">In cases where the punitive grade is "U," students may retake these courses and it will have no effect on the cumulative grade point average. </w:delText>
        </w:r>
      </w:del>
    </w:p>
    <w:p w14:paraId="7305E099" w14:textId="77777777" w:rsidR="0091295F" w:rsidRPr="0091295F" w:rsidRDefault="0091295F" w:rsidP="0091295F">
      <w:pPr>
        <w:rPr>
          <w:ins w:id="126" w:author="Michelle A Rable" w:date="2019-12-09T09:15:00Z"/>
          <w:rFonts w:ascii="Arial" w:hAnsi="Arial" w:cs="Arial"/>
          <w:sz w:val="22"/>
          <w:szCs w:val="22"/>
          <w:rPrChange w:id="127" w:author="Michelle A Rable" w:date="2019-12-09T09:21:00Z">
            <w:rPr>
              <w:ins w:id="128" w:author="Michelle A Rable" w:date="2019-12-09T09:15:00Z"/>
            </w:rPr>
          </w:rPrChange>
        </w:rPr>
      </w:pPr>
    </w:p>
    <w:p w14:paraId="43864445" w14:textId="77777777" w:rsidR="0091295F" w:rsidRPr="0091295F" w:rsidRDefault="0091295F" w:rsidP="0091295F">
      <w:pPr>
        <w:rPr>
          <w:ins w:id="129" w:author="Michelle A Rable" w:date="2019-12-09T09:16:00Z"/>
          <w:rFonts w:ascii="Arial" w:hAnsi="Arial" w:cs="Arial"/>
          <w:sz w:val="22"/>
          <w:szCs w:val="22"/>
          <w:rPrChange w:id="130" w:author="Michelle A Rable" w:date="2019-12-09T09:21:00Z">
            <w:rPr>
              <w:ins w:id="131" w:author="Michelle A Rable" w:date="2019-12-09T09:16:00Z"/>
            </w:rPr>
          </w:rPrChange>
        </w:rPr>
      </w:pPr>
      <w:ins w:id="132" w:author="Michelle A Rable" w:date="2019-12-09T09:15:00Z">
        <w:r w:rsidRPr="0091295F">
          <w:rPr>
            <w:rFonts w:ascii="Arial" w:hAnsi="Arial" w:cs="Arial"/>
            <w:sz w:val="22"/>
            <w:szCs w:val="22"/>
            <w:rPrChange w:id="133" w:author="Michelle A Rable" w:date="2019-12-09T09:21:00Z">
              <w:rPr/>
            </w:rPrChange>
          </w:rPr>
          <w:t xml:space="preserve">(5) </w:t>
        </w:r>
      </w:ins>
      <w:r w:rsidRPr="0091295F">
        <w:rPr>
          <w:rFonts w:ascii="Arial" w:hAnsi="Arial" w:cs="Arial"/>
          <w:sz w:val="22"/>
          <w:szCs w:val="22"/>
          <w:rPrChange w:id="134" w:author="Michelle A Rable" w:date="2019-12-09T09:21:00Z">
            <w:rPr/>
          </w:rPrChange>
        </w:rPr>
        <w:t xml:space="preserve">If a student receives a grade of "F," "I," "U," or "WF" in a course </w:t>
      </w:r>
      <w:ins w:id="135" w:author="Michelle A Rable" w:date="2019-12-09T09:16:00Z">
        <w:r w:rsidRPr="0091295F">
          <w:rPr>
            <w:rFonts w:ascii="Arial" w:hAnsi="Arial" w:cs="Arial"/>
            <w:sz w:val="22"/>
            <w:szCs w:val="22"/>
            <w:rPrChange w:id="136" w:author="Michelle A Rable" w:date="2019-12-09T09:21:00Z">
              <w:rPr/>
            </w:rPrChange>
          </w:rPr>
          <w:t xml:space="preserve">at BGSU </w:t>
        </w:r>
      </w:ins>
      <w:r w:rsidRPr="0091295F">
        <w:rPr>
          <w:rFonts w:ascii="Arial" w:hAnsi="Arial" w:cs="Arial"/>
          <w:sz w:val="22"/>
          <w:szCs w:val="22"/>
          <w:rPrChange w:id="137" w:author="Michelle A Rable" w:date="2019-12-09T09:21:00Z">
            <w:rPr/>
          </w:rPrChange>
        </w:rPr>
        <w:t xml:space="preserve">and then receives credit for that course by successful completion of a similar course at another institution, the credit hours and quality points for the first registration </w:t>
      </w:r>
      <w:ins w:id="138" w:author="Michelle A Rable" w:date="2019-12-09T09:16:00Z">
        <w:r w:rsidRPr="0091295F">
          <w:rPr>
            <w:rFonts w:ascii="Arial" w:hAnsi="Arial" w:cs="Arial"/>
            <w:sz w:val="22"/>
            <w:szCs w:val="22"/>
            <w:rPrChange w:id="139" w:author="Michelle A Rable" w:date="2019-12-09T09:21:00Z">
              <w:rPr/>
            </w:rPrChange>
          </w:rPr>
          <w:t xml:space="preserve">at BGSU </w:t>
        </w:r>
      </w:ins>
      <w:r w:rsidRPr="0091295F">
        <w:rPr>
          <w:rFonts w:ascii="Arial" w:hAnsi="Arial" w:cs="Arial"/>
          <w:sz w:val="22"/>
          <w:szCs w:val="22"/>
          <w:rPrChange w:id="140" w:author="Michelle A Rable" w:date="2019-12-09T09:21:00Z">
            <w:rPr/>
          </w:rPrChange>
        </w:rPr>
        <w:t xml:space="preserve">will continue to be used in computing the student's grade point average. </w:t>
      </w:r>
    </w:p>
    <w:p w14:paraId="10F5DA1E" w14:textId="77777777" w:rsidR="0091295F" w:rsidRPr="0091295F" w:rsidRDefault="0091295F" w:rsidP="0091295F">
      <w:pPr>
        <w:rPr>
          <w:ins w:id="141" w:author="Michelle A Rable" w:date="2019-12-09T09:17:00Z"/>
          <w:rFonts w:ascii="Arial" w:eastAsia="Cambria" w:hAnsi="Arial" w:cs="Arial"/>
          <w:sz w:val="22"/>
          <w:szCs w:val="22"/>
          <w:rPrChange w:id="142" w:author="Michelle A Rable" w:date="2019-12-09T09:18:00Z">
            <w:rPr>
              <w:ins w:id="143" w:author="Michelle A Rable" w:date="2019-12-09T09:17:00Z"/>
              <w:rFonts w:ascii="Cambria" w:eastAsia="Cambria" w:hAnsi="Cambria" w:cs="Times New Roman"/>
            </w:rPr>
          </w:rPrChange>
        </w:rPr>
      </w:pPr>
      <w:ins w:id="144" w:author="Michelle A Rable" w:date="2019-12-09T09:16:00Z">
        <w:r w:rsidRPr="0091295F">
          <w:rPr>
            <w:rFonts w:ascii="Arial" w:hAnsi="Arial" w:cs="Arial"/>
            <w:sz w:val="22"/>
            <w:szCs w:val="22"/>
            <w:rPrChange w:id="145" w:author="Michelle A Rable" w:date="2019-12-09T09:18:00Z">
              <w:rPr/>
            </w:rPrChange>
          </w:rPr>
          <w:t xml:space="preserve">(6) </w:t>
        </w:r>
      </w:ins>
      <w:ins w:id="146" w:author="Michelle A Rable" w:date="2019-12-09T09:17:00Z">
        <w:r w:rsidRPr="0091295F">
          <w:rPr>
            <w:rFonts w:ascii="Arial" w:eastAsia="Cambria" w:hAnsi="Arial" w:cs="Arial"/>
            <w:sz w:val="22"/>
            <w:szCs w:val="22"/>
            <w:rPrChange w:id="147" w:author="Michelle A Rable" w:date="2019-12-09T09:18:00Z">
              <w:rPr>
                <w:rFonts w:ascii="Cambria" w:eastAsia="Cambria" w:hAnsi="Cambria" w:cs="Times New Roman"/>
              </w:rPr>
            </w:rPrChange>
          </w:rPr>
          <w:t>Retaking a course after graduation will not change the student’s graduation GPA or honors status. </w:t>
        </w:r>
      </w:ins>
    </w:p>
    <w:p w14:paraId="42BD7C94" w14:textId="77777777" w:rsidR="0091295F" w:rsidRPr="0091295F" w:rsidRDefault="0091295F" w:rsidP="0091295F">
      <w:pPr>
        <w:rPr>
          <w:rFonts w:ascii="Arial" w:hAnsi="Arial" w:cs="Arial"/>
          <w:sz w:val="22"/>
          <w:szCs w:val="22"/>
          <w:rPrChange w:id="148" w:author="Michelle A Rable" w:date="2019-12-09T09:18:00Z">
            <w:rPr/>
          </w:rPrChange>
        </w:rPr>
      </w:pPr>
    </w:p>
    <w:p w14:paraId="7A60FEC5" w14:textId="77777777" w:rsidR="0091295F" w:rsidRPr="0091295F" w:rsidRDefault="0091295F" w:rsidP="0091295F">
      <w:pPr>
        <w:rPr>
          <w:rFonts w:ascii="Arial" w:hAnsi="Arial" w:cs="Arial"/>
          <w:sz w:val="22"/>
          <w:szCs w:val="22"/>
          <w:rPrChange w:id="149" w:author="Michelle A Rable" w:date="2019-12-09T09:18:00Z">
            <w:rPr/>
          </w:rPrChange>
        </w:rPr>
      </w:pPr>
      <w:del w:id="150" w:author="Michelle A Rable" w:date="2019-12-09T09:25:00Z">
        <w:r w:rsidRPr="0091295F" w:rsidDel="009A54B9">
          <w:rPr>
            <w:rFonts w:ascii="Arial" w:hAnsi="Arial" w:cs="Arial"/>
            <w:sz w:val="22"/>
            <w:szCs w:val="22"/>
            <w:rPrChange w:id="151" w:author="Michelle A Rable" w:date="2019-12-09T09:18:00Z">
              <w:rPr/>
            </w:rPrChange>
          </w:rPr>
          <w:delText>Registered Date: March 24, 2015</w:delText>
        </w:r>
      </w:del>
    </w:p>
    <w:p w14:paraId="115916A6" w14:textId="77777777" w:rsidR="0091295F" w:rsidRPr="0091295F" w:rsidRDefault="0091295F" w:rsidP="00E16796">
      <w:pPr>
        <w:rPr>
          <w:sz w:val="22"/>
          <w:szCs w:val="22"/>
        </w:rPr>
      </w:pPr>
    </w:p>
    <w:p w14:paraId="0A6F8B1E" w14:textId="77777777" w:rsidR="005947BE" w:rsidRPr="0091295F" w:rsidRDefault="005947BE" w:rsidP="00E16796">
      <w:pPr>
        <w:rPr>
          <w:sz w:val="22"/>
          <w:szCs w:val="22"/>
        </w:rPr>
      </w:pPr>
    </w:p>
    <w:sectPr w:rsidR="005947BE" w:rsidRPr="0091295F" w:rsidSect="00F76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821"/>
    <w:multiLevelType w:val="hybridMultilevel"/>
    <w:tmpl w:val="A0D80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elle A Rable">
    <w15:presenceInfo w15:providerId="AD" w15:userId="S-1-5-21-2052111302-1390067357-839522115-278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7A6"/>
    <w:rsid w:val="00016295"/>
    <w:rsid w:val="00121980"/>
    <w:rsid w:val="001B41DA"/>
    <w:rsid w:val="00243FE3"/>
    <w:rsid w:val="00306BDE"/>
    <w:rsid w:val="00585A0C"/>
    <w:rsid w:val="005947BE"/>
    <w:rsid w:val="006E3072"/>
    <w:rsid w:val="0087011A"/>
    <w:rsid w:val="0091295F"/>
    <w:rsid w:val="009233C4"/>
    <w:rsid w:val="00970E49"/>
    <w:rsid w:val="00DE47A6"/>
    <w:rsid w:val="00E16796"/>
    <w:rsid w:val="00E33C88"/>
    <w:rsid w:val="00E65DF0"/>
    <w:rsid w:val="00F7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F605"/>
  <w15:chartTrackingRefBased/>
  <w15:docId w15:val="{FF139A2C-8250-E447-870C-586606759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7A6"/>
    <w:pPr>
      <w:ind w:left="720"/>
      <w:contextualSpacing/>
    </w:pPr>
  </w:style>
  <w:style w:type="table" w:styleId="TableGrid">
    <w:name w:val="Table Grid"/>
    <w:basedOn w:val="TableNormal"/>
    <w:uiPriority w:val="39"/>
    <w:rsid w:val="00306BD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06BDE"/>
    <w:rPr>
      <w:color w:val="0000FF"/>
      <w:u w:val="single"/>
    </w:rPr>
  </w:style>
  <w:style w:type="paragraph" w:styleId="BalloonText">
    <w:name w:val="Balloon Text"/>
    <w:basedOn w:val="Normal"/>
    <w:link w:val="BalloonTextChar"/>
    <w:uiPriority w:val="99"/>
    <w:semiHidden/>
    <w:unhideWhenUsed/>
    <w:rsid w:val="00970E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E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05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bsu.edu/2019-2020/Undergraduate-Catalog/Degree-Requirements-and-Time-Limit/Course-Repetition" TargetMode="External"/><Relationship Id="rId3" Type="http://schemas.openxmlformats.org/officeDocument/2006/relationships/settings" Target="settings.xml"/><Relationship Id="rId7" Type="http://schemas.openxmlformats.org/officeDocument/2006/relationships/hyperlink" Target="https://www.uc.edu/about/registrar/grades-and-transcripts/grade-replacements/grade-replacement-polic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io.edu/policy/12-040" TargetMode="External"/><Relationship Id="rId11" Type="http://schemas.microsoft.com/office/2011/relationships/people" Target="people.xml"/><Relationship Id="rId5" Type="http://schemas.openxmlformats.org/officeDocument/2006/relationships/hyperlink" Target="http://catalog.kent.edu/academic-policies/course-repea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atalog.utoledo.edu/general-section/academic-policies/gpa-recalculation-policy-repeated-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1498</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Michael Davis</dc:creator>
  <cp:keywords/>
  <dc:description/>
  <cp:lastModifiedBy>Michelle A Rable</cp:lastModifiedBy>
  <cp:revision>2</cp:revision>
  <dcterms:created xsi:type="dcterms:W3CDTF">2023-02-16T14:03:00Z</dcterms:created>
  <dcterms:modified xsi:type="dcterms:W3CDTF">2023-02-16T14:03:00Z</dcterms:modified>
</cp:coreProperties>
</file>